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E9395" w14:textId="5BD6567E" w:rsidR="00025E4B" w:rsidRPr="00566804" w:rsidRDefault="00440741" w:rsidP="00B276C9">
      <w:pPr>
        <w:spacing w:after="101" w:line="259" w:lineRule="auto"/>
        <w:jc w:val="center"/>
      </w:pPr>
      <w:r>
        <w:rPr>
          <w:b/>
        </w:rPr>
        <w:t xml:space="preserve">    </w:t>
      </w:r>
      <w:r w:rsidR="00C1061E">
        <w:rPr>
          <w:b/>
        </w:rPr>
        <w:t xml:space="preserve"> </w:t>
      </w:r>
      <w:r w:rsidR="00055995" w:rsidRPr="00566804">
        <w:rPr>
          <w:b/>
        </w:rPr>
        <w:t>P.O. 9.2 Intercambio de información en tiempo real con el operador del sistema</w:t>
      </w:r>
    </w:p>
    <w:p w14:paraId="5790920B" w14:textId="0B2BB621" w:rsidR="00025E4B" w:rsidRPr="00AB0B14" w:rsidRDefault="00AB0B14" w:rsidP="00AB0B14">
      <w:pPr>
        <w:spacing w:after="100" w:line="259" w:lineRule="auto"/>
        <w:ind w:left="10" w:right="10"/>
        <w:rPr>
          <w:bCs/>
        </w:rPr>
      </w:pPr>
      <w:r w:rsidRPr="00AB0B14">
        <w:rPr>
          <w:bCs/>
        </w:rPr>
        <w:t>(…)</w:t>
      </w:r>
    </w:p>
    <w:p w14:paraId="0438E91C" w14:textId="096FAE4C" w:rsidR="00025E4B" w:rsidRPr="00566804" w:rsidRDefault="00055995" w:rsidP="00AB0B14">
      <w:pPr>
        <w:pStyle w:val="Ttulo1"/>
      </w:pPr>
      <w:r w:rsidRPr="00566804">
        <w:t xml:space="preserve">Ámbito de aplicación. </w:t>
      </w:r>
    </w:p>
    <w:p w14:paraId="1653815C" w14:textId="25AAC85C" w:rsidR="00025E4B" w:rsidRPr="00566804" w:rsidRDefault="00055995" w:rsidP="00C7486B">
      <w:pPr>
        <w:spacing w:after="120" w:line="250" w:lineRule="auto"/>
        <w:ind w:left="17" w:hanging="11"/>
      </w:pPr>
      <w:r w:rsidRPr="00566804">
        <w:t>El presente procedimiento de operación es de aplicación a los titulares o representantes</w:t>
      </w:r>
      <w:r w:rsidR="00094A1E" w:rsidRPr="00566804">
        <w:t xml:space="preserve"> </w:t>
      </w:r>
      <w:r w:rsidRPr="00566804">
        <w:t>de:</w:t>
      </w:r>
      <w:r w:rsidRPr="00C7486B">
        <w:t xml:space="preserve">  </w:t>
      </w:r>
    </w:p>
    <w:p w14:paraId="1C966404" w14:textId="567994DC" w:rsidR="00827C4D" w:rsidRPr="00566804" w:rsidRDefault="00055995" w:rsidP="00AE5D8B">
      <w:pPr>
        <w:numPr>
          <w:ilvl w:val="0"/>
          <w:numId w:val="8"/>
        </w:numPr>
        <w:spacing w:before="120"/>
        <w:ind w:hanging="436"/>
      </w:pPr>
      <w:r w:rsidRPr="00566804">
        <w:t>Instalaciones de producción e instalaciones de generación asociada a autoconsumo</w:t>
      </w:r>
      <w:r w:rsidR="00910D29">
        <w:t>,</w:t>
      </w:r>
      <w:r w:rsidR="00245283" w:rsidRPr="00566804" w:rsidDel="00570145">
        <w:t xml:space="preserve"> o agrupaciones de las </w:t>
      </w:r>
      <w:r w:rsidR="000904E6">
        <w:t>anteriores</w:t>
      </w:r>
      <w:r w:rsidRPr="00566804">
        <w:t xml:space="preserve">, </w:t>
      </w:r>
      <w:r w:rsidR="00054C01" w:rsidRPr="00566804">
        <w:t xml:space="preserve">con potencia instalada </w:t>
      </w:r>
      <w:r w:rsidR="00D7200D" w:rsidRPr="00566804">
        <w:t xml:space="preserve">superior al umbral </w:t>
      </w:r>
      <w:r w:rsidR="002752B1">
        <w:t xml:space="preserve">establecido </w:t>
      </w:r>
      <w:r w:rsidR="00D7200D" w:rsidRPr="00566804">
        <w:t xml:space="preserve">en </w:t>
      </w:r>
      <w:r w:rsidR="00287022">
        <w:t xml:space="preserve">el Real Decreto </w:t>
      </w:r>
      <w:r w:rsidR="00B31C9F">
        <w:t xml:space="preserve">413/2014 </w:t>
      </w:r>
      <w:r w:rsidR="001E0276">
        <w:t xml:space="preserve">para las instalaciones renovables, cogeneración y residuos </w:t>
      </w:r>
      <w:r w:rsidR="00B31C9F">
        <w:t xml:space="preserve">(que será de aplicación para </w:t>
      </w:r>
      <w:r w:rsidR="001E0276">
        <w:t xml:space="preserve">todas </w:t>
      </w:r>
      <w:r w:rsidR="00061DC8">
        <w:t>las</w:t>
      </w:r>
      <w:r w:rsidR="005967EC">
        <w:t xml:space="preserve"> instalaciones</w:t>
      </w:r>
      <w:r w:rsidR="00061DC8">
        <w:t xml:space="preserve"> incluidas en este apartado</w:t>
      </w:r>
      <w:r w:rsidR="005967EC">
        <w:t>),</w:t>
      </w:r>
      <w:r w:rsidR="00B31C9F">
        <w:t xml:space="preserve"> </w:t>
      </w:r>
      <w:r w:rsidR="00D7200D" w:rsidRPr="00566804">
        <w:t xml:space="preserve">o </w:t>
      </w:r>
      <w:r w:rsidR="00054C01" w:rsidRPr="00566804">
        <w:t>al umbral</w:t>
      </w:r>
      <w:r w:rsidR="005529A8">
        <w:t xml:space="preserve"> </w:t>
      </w:r>
      <w:r w:rsidR="00D7200D" w:rsidRPr="00566804">
        <w:t xml:space="preserve">que </w:t>
      </w:r>
      <w:r w:rsidR="00054C01" w:rsidRPr="00566804">
        <w:t xml:space="preserve">se establezca en la normativa de </w:t>
      </w:r>
      <w:r w:rsidR="00827C4D" w:rsidRPr="00566804">
        <w:t xml:space="preserve">implementación nacional del artículo 40.5 del Reglamento (EU) 2017/1485, o que participen en servicios de </w:t>
      </w:r>
      <w:r w:rsidR="00CB562D">
        <w:t>ajuste</w:t>
      </w:r>
      <w:r w:rsidR="00CB562D" w:rsidRPr="00566804">
        <w:t xml:space="preserve"> </w:t>
      </w:r>
      <w:r w:rsidR="00827C4D" w:rsidRPr="00566804">
        <w:t>del sistema</w:t>
      </w:r>
      <w:r w:rsidR="00CB562D">
        <w:t xml:space="preserve"> </w:t>
      </w:r>
      <w:del w:id="0" w:author="Red Eléctrica" w:date="2022-10-25T17:06:00Z">
        <w:r w:rsidR="00A00EAD">
          <w:delText xml:space="preserve">(exceptuando </w:delText>
        </w:r>
        <w:r w:rsidR="00603822">
          <w:delText>aquel</w:delText>
        </w:r>
        <w:r w:rsidR="00A00EAD">
          <w:delText>las que participen únicamente en</w:delText>
        </w:r>
        <w:r w:rsidR="00603822">
          <w:delText xml:space="preserve"> el proceso</w:delText>
        </w:r>
        <w:r w:rsidR="00A00EAD">
          <w:delText xml:space="preserve"> solución de restricciones técnicas) </w:delText>
        </w:r>
      </w:del>
      <w:r w:rsidR="00CB562D">
        <w:t xml:space="preserve">o </w:t>
      </w:r>
      <w:r w:rsidR="00B30F83">
        <w:t xml:space="preserve">habilitadas </w:t>
      </w:r>
      <w:r w:rsidR="00CB562D">
        <w:t>en el sistema de reducción automática de potencia.</w:t>
      </w:r>
    </w:p>
    <w:p w14:paraId="7FFBC7B2" w14:textId="1150A294" w:rsidR="00025E4B" w:rsidRPr="00566804" w:rsidRDefault="00055995" w:rsidP="00AE5D8B">
      <w:pPr>
        <w:numPr>
          <w:ilvl w:val="0"/>
          <w:numId w:val="8"/>
        </w:numPr>
        <w:spacing w:before="120"/>
        <w:ind w:hanging="436"/>
      </w:pPr>
      <w:r w:rsidRPr="00566804">
        <w:t xml:space="preserve">Instalaciones de demanda conectadas a la red de transporte o que participen en servicios de </w:t>
      </w:r>
      <w:r w:rsidR="00BA4CBC">
        <w:t>ajuste</w:t>
      </w:r>
      <w:r w:rsidR="00BA4CBC" w:rsidRPr="00566804">
        <w:t xml:space="preserve"> </w:t>
      </w:r>
      <w:r w:rsidRPr="00566804">
        <w:t>del sistema</w:t>
      </w:r>
      <w:r w:rsidR="009F3C35">
        <w:t xml:space="preserve"> </w:t>
      </w:r>
      <w:del w:id="1" w:author="Red Eléctrica" w:date="2022-10-25T17:06:00Z">
        <w:r w:rsidR="009F3C35">
          <w:delText>(exceptuando aquellas que participen únicamente en el proceso solución de restricciones técnicas)</w:delText>
        </w:r>
      </w:del>
      <w:ins w:id="2" w:author="Red Eléctrica" w:date="2022-10-25T17:06:00Z">
        <w:r w:rsidR="00AB0B14">
          <w:t xml:space="preserve">, </w:t>
        </w:r>
        <w:r w:rsidR="001F1A85">
          <w:t>habilitadas en el sistema de reducción automática de potencia</w:t>
        </w:r>
        <w:r w:rsidR="001F1A85" w:rsidDel="001F1A85">
          <w:t xml:space="preserve"> </w:t>
        </w:r>
      </w:ins>
      <w:r w:rsidRPr="00566804">
        <w:t xml:space="preserve">o en cualquier otro servicio de respuesta de demanda. </w:t>
      </w:r>
    </w:p>
    <w:p w14:paraId="7928F876" w14:textId="5D79B565" w:rsidR="00025E4B" w:rsidRPr="00566804" w:rsidRDefault="00055995" w:rsidP="00AE5D8B">
      <w:pPr>
        <w:numPr>
          <w:ilvl w:val="0"/>
          <w:numId w:val="8"/>
        </w:numPr>
        <w:spacing w:before="120"/>
        <w:ind w:hanging="436"/>
      </w:pPr>
      <w:r w:rsidRPr="00566804">
        <w:t>Instalaciones de almacenamiento</w:t>
      </w:r>
      <w:r w:rsidR="00BE662D" w:rsidRPr="00566804">
        <w:t xml:space="preserve"> </w:t>
      </w:r>
      <w:r w:rsidR="00054C01" w:rsidRPr="00566804">
        <w:t xml:space="preserve">con potencia </w:t>
      </w:r>
      <w:r w:rsidR="00943733" w:rsidRPr="00566804">
        <w:t>instalada superior</w:t>
      </w:r>
      <w:r w:rsidR="00054C01" w:rsidRPr="00566804">
        <w:t xml:space="preserve"> al umbral </w:t>
      </w:r>
      <w:r w:rsidR="00B63EF8">
        <w:t xml:space="preserve">indicado en el punto a) de este apartado </w:t>
      </w:r>
      <w:r w:rsidR="000904E6">
        <w:t xml:space="preserve">para las instalaciones de producción o al umbral </w:t>
      </w:r>
      <w:r w:rsidR="00054C01" w:rsidRPr="00566804">
        <w:t xml:space="preserve">que se establezca en la normativa de </w:t>
      </w:r>
      <w:r w:rsidR="00827C4D" w:rsidRPr="00566804">
        <w:t>implementación nacional del artículo 40.5 del Reglamento (EU) 2017/148</w:t>
      </w:r>
      <w:r w:rsidR="00BF7DED" w:rsidRPr="00566804">
        <w:t>5</w:t>
      </w:r>
      <w:r w:rsidR="000904E6" w:rsidRPr="00D92AB4">
        <w:t xml:space="preserve"> </w:t>
      </w:r>
      <w:r w:rsidR="000904E6">
        <w:t>para las instalaciones de generación de electricidad</w:t>
      </w:r>
      <w:r w:rsidR="00827C4D" w:rsidRPr="00566804">
        <w:t>,</w:t>
      </w:r>
      <w:r w:rsidRPr="00566804">
        <w:t xml:space="preserve"> </w:t>
      </w:r>
      <w:r w:rsidR="00262B58" w:rsidRPr="00566804">
        <w:t xml:space="preserve">o </w:t>
      </w:r>
      <w:r w:rsidRPr="00566804">
        <w:t xml:space="preserve">que participen en servicios de </w:t>
      </w:r>
      <w:r w:rsidR="00F07A3A">
        <w:t>ajuste</w:t>
      </w:r>
      <w:r w:rsidR="00F07A3A" w:rsidRPr="00566804">
        <w:t xml:space="preserve"> </w:t>
      </w:r>
      <w:r w:rsidRPr="00566804">
        <w:t>del sistema</w:t>
      </w:r>
      <w:del w:id="3" w:author="Red Eléctrica" w:date="2022-10-25T17:06:00Z">
        <w:r w:rsidRPr="00566804">
          <w:delText xml:space="preserve"> </w:delText>
        </w:r>
        <w:r w:rsidR="00D9054C">
          <w:delText>(exceptuando aquellas que participen únicamente en el proceso solución de restricciones técnicas)</w:delText>
        </w:r>
      </w:del>
      <w:ins w:id="4" w:author="Red Eléctrica" w:date="2022-10-25T17:06:00Z">
        <w:r w:rsidR="001F1A85">
          <w:t>, habilitadas en el sistema de reducción automática de potencia</w:t>
        </w:r>
      </w:ins>
      <w:r w:rsidR="001F1A85" w:rsidRPr="00566804">
        <w:t xml:space="preserve"> </w:t>
      </w:r>
      <w:r w:rsidRPr="00566804">
        <w:t xml:space="preserve">o en cualquier otro servicio de respuesta de demanda. </w:t>
      </w:r>
    </w:p>
    <w:p w14:paraId="33D0D05D" w14:textId="77777777" w:rsidR="00025E4B" w:rsidRPr="00566804" w:rsidRDefault="00055995" w:rsidP="00AE5D8B">
      <w:pPr>
        <w:numPr>
          <w:ilvl w:val="0"/>
          <w:numId w:val="8"/>
        </w:numPr>
        <w:spacing w:before="120"/>
        <w:ind w:hanging="436"/>
      </w:pPr>
      <w:r w:rsidRPr="00566804">
        <w:t xml:space="preserve">Elementos de la red de transporte y elementos de la red observable del OS. </w:t>
      </w:r>
    </w:p>
    <w:p w14:paraId="238C1E35" w14:textId="726E1EF4" w:rsidR="00170640" w:rsidRPr="00566804" w:rsidRDefault="00AB0B14" w:rsidP="00170640">
      <w:pPr>
        <w:spacing w:before="120"/>
      </w:pPr>
      <w:r>
        <w:t>(…)</w:t>
      </w:r>
    </w:p>
    <w:p w14:paraId="50E77D3B" w14:textId="6FA6E81A" w:rsidR="00025E4B" w:rsidRPr="00566804" w:rsidRDefault="00210319" w:rsidP="00AE5D8B">
      <w:pPr>
        <w:pStyle w:val="Ttulo1"/>
        <w:numPr>
          <w:ilvl w:val="0"/>
          <w:numId w:val="10"/>
        </w:numPr>
      </w:pPr>
      <w:r>
        <w:t xml:space="preserve">Intercambios de </w:t>
      </w:r>
      <w:r w:rsidR="00055995" w:rsidRPr="00566804">
        <w:t>información</w:t>
      </w:r>
      <w:r w:rsidR="000904E6">
        <w:t xml:space="preserve"> en tiempo real</w:t>
      </w:r>
      <w:r w:rsidR="000904E6" w:rsidRPr="00566804">
        <w:t xml:space="preserve">.  </w:t>
      </w:r>
    </w:p>
    <w:p w14:paraId="5BBC2968" w14:textId="26EABE06" w:rsidR="00025E4B" w:rsidRPr="00566804" w:rsidRDefault="00055995" w:rsidP="0041183A">
      <w:pPr>
        <w:pStyle w:val="Ttulo2"/>
      </w:pPr>
      <w:r w:rsidRPr="00566804">
        <w:t>Información en tiempo real facilitada al OS</w:t>
      </w:r>
      <w:r w:rsidR="00576BFA">
        <w:t>.</w:t>
      </w:r>
    </w:p>
    <w:p w14:paraId="68F6707D" w14:textId="42F3F309" w:rsidR="00AB0B14" w:rsidRDefault="00AB0B14" w:rsidP="000904E6">
      <w:pPr>
        <w:ind w:left="14"/>
      </w:pPr>
      <w:r>
        <w:t>(…)</w:t>
      </w:r>
    </w:p>
    <w:p w14:paraId="07D7D7EF" w14:textId="71230EA9" w:rsidR="000904E6" w:rsidRDefault="000904E6" w:rsidP="000904E6">
      <w:pPr>
        <w:ind w:left="14"/>
      </w:pPr>
      <w:r>
        <w:t xml:space="preserve">En caso de instalaciones </w:t>
      </w:r>
      <w:r w:rsidRPr="00566804">
        <w:t>a l</w:t>
      </w:r>
      <w:r>
        <w:t>a</w:t>
      </w:r>
      <w:r w:rsidRPr="00566804">
        <w:t>s que se refiere el 3.</w:t>
      </w:r>
      <w:r>
        <w:t>b</w:t>
      </w:r>
      <w:r w:rsidRPr="00566804">
        <w:t xml:space="preserve"> de este</w:t>
      </w:r>
      <w:r>
        <w:t xml:space="preserve"> procedimiento de operación:</w:t>
      </w:r>
    </w:p>
    <w:p w14:paraId="7E839C00" w14:textId="77777777" w:rsidR="000904E6" w:rsidRDefault="000904E6" w:rsidP="00AE5D8B">
      <w:pPr>
        <w:numPr>
          <w:ilvl w:val="0"/>
          <w:numId w:val="9"/>
        </w:numPr>
        <w:spacing w:before="120"/>
      </w:pPr>
      <w:r>
        <w:t>Cada instalación</w:t>
      </w:r>
      <w:r w:rsidRPr="00566804">
        <w:t xml:space="preserve"> </w:t>
      </w:r>
      <w:r>
        <w:t>conectada a la red de transporte deberá enviar la información en tiempo real</w:t>
      </w:r>
      <w:r w:rsidRPr="00566804">
        <w:t xml:space="preserve"> de manera individual</w:t>
      </w:r>
      <w:r>
        <w:t xml:space="preserve">. </w:t>
      </w:r>
    </w:p>
    <w:p w14:paraId="1A04A456" w14:textId="69731314" w:rsidR="000904E6" w:rsidRDefault="000904E6" w:rsidP="007A4453">
      <w:pPr>
        <w:numPr>
          <w:ilvl w:val="0"/>
          <w:numId w:val="9"/>
        </w:numPr>
        <w:spacing w:before="120"/>
      </w:pPr>
      <w:r>
        <w:t xml:space="preserve">Cada instalación </w:t>
      </w:r>
      <w:r w:rsidRPr="00566804">
        <w:t xml:space="preserve">conectada a la red de distribución y que participe en servicios de </w:t>
      </w:r>
      <w:r w:rsidR="000A7F3A">
        <w:t>ajuste</w:t>
      </w:r>
      <w:r w:rsidR="00FE779A">
        <w:t xml:space="preserve"> del sistema</w:t>
      </w:r>
      <w:r w:rsidRPr="00566804">
        <w:t xml:space="preserve"> </w:t>
      </w:r>
      <w:del w:id="5" w:author="Red Eléctrica" w:date="2022-10-25T17:06:00Z">
        <w:r w:rsidR="006131F0">
          <w:delText>(exceptuando aquellas que participen únicamente en el proceso solución de restricciones técnicas)</w:delText>
        </w:r>
      </w:del>
      <w:ins w:id="6" w:author="Red Eléctrica" w:date="2022-10-25T17:06:00Z">
        <w:r w:rsidR="00AB0B14">
          <w:t xml:space="preserve">, </w:t>
        </w:r>
        <w:r w:rsidR="001F1A85">
          <w:t>habilitadas en el sistema de reducción automática de potencia</w:t>
        </w:r>
        <w:r w:rsidR="006131F0">
          <w:t xml:space="preserve"> </w:t>
        </w:r>
      </w:ins>
      <w:r w:rsidRPr="00566804">
        <w:t>o en cualquier otro servicio de respuesta de demanda</w:t>
      </w:r>
      <w:r>
        <w:t xml:space="preserve"> deberá enviar la información en tiempo real</w:t>
      </w:r>
      <w:r w:rsidRPr="00566804">
        <w:t xml:space="preserve"> </w:t>
      </w:r>
      <w:r w:rsidR="00220557">
        <w:t xml:space="preserve">por unidad física, constituida </w:t>
      </w:r>
      <w:r w:rsidR="00220557" w:rsidRPr="00566804">
        <w:t xml:space="preserve">conforme </w:t>
      </w:r>
      <w:r w:rsidR="00220557">
        <w:t>a los criterios establecidos en relación a la organización de las unidades físicas en el Anexo II</w:t>
      </w:r>
      <w:r w:rsidR="00220557" w:rsidRPr="00566804">
        <w:t xml:space="preserve"> del </w:t>
      </w:r>
      <w:r w:rsidR="00220557">
        <w:t>P.O. 3.1</w:t>
      </w:r>
      <w:del w:id="7" w:author="Red Eléctrica" w:date="2022-10-25T17:06:00Z">
        <w:r w:rsidR="00220557">
          <w:delText>.</w:delText>
        </w:r>
        <w:r w:rsidR="00AB0B14">
          <w:delText>(…)</w:delText>
        </w:r>
      </w:del>
      <w:ins w:id="8" w:author="Red Eléctrica" w:date="2022-10-25T17:06:00Z">
        <w:r w:rsidR="00220557">
          <w:t>.</w:t>
        </w:r>
      </w:ins>
    </w:p>
    <w:p w14:paraId="048732A5" w14:textId="752376D3" w:rsidR="00713528" w:rsidRDefault="00AB0B14" w:rsidP="00AB0B14">
      <w:pPr>
        <w:spacing w:before="120"/>
        <w:rPr>
          <w:ins w:id="9" w:author="Red Eléctrica" w:date="2022-10-25T17:06:00Z"/>
        </w:rPr>
      </w:pPr>
      <w:ins w:id="10" w:author="Red Eléctrica" w:date="2022-10-25T17:06:00Z">
        <w:r>
          <w:t>(…)</w:t>
        </w:r>
      </w:ins>
    </w:p>
    <w:p w14:paraId="07C2ACAB" w14:textId="156010D5" w:rsidR="00025E4B" w:rsidRPr="00566804" w:rsidRDefault="009330B9" w:rsidP="00CD6B39">
      <w:pPr>
        <w:pStyle w:val="Ttulo1"/>
        <w:numPr>
          <w:ilvl w:val="0"/>
          <w:numId w:val="0"/>
        </w:numPr>
        <w:ind w:left="364"/>
        <w:jc w:val="center"/>
      </w:pPr>
      <w:bookmarkStart w:id="11" w:name="_Hlk69807400"/>
      <w:r>
        <w:lastRenderedPageBreak/>
        <w:t>A</w:t>
      </w:r>
      <w:r w:rsidR="00055995" w:rsidRPr="00566804">
        <w:t>NEXO I</w:t>
      </w:r>
    </w:p>
    <w:p w14:paraId="5266CDA6" w14:textId="77A3E086" w:rsidR="00025E4B" w:rsidRDefault="00055995">
      <w:pPr>
        <w:spacing w:after="100" w:line="259" w:lineRule="auto"/>
        <w:ind w:left="10" w:right="10"/>
        <w:jc w:val="center"/>
        <w:rPr>
          <w:b/>
        </w:rPr>
      </w:pPr>
      <w:r w:rsidRPr="00566804">
        <w:rPr>
          <w:b/>
        </w:rPr>
        <w:t xml:space="preserve">Información a enviar al operador del sistema en tiempo real </w:t>
      </w:r>
    </w:p>
    <w:p w14:paraId="44C5BEE8" w14:textId="77777777" w:rsidR="00AB0B14" w:rsidRPr="00AB0B14" w:rsidRDefault="00AB0B14" w:rsidP="00AB0B14">
      <w:pPr>
        <w:spacing w:after="100" w:line="259" w:lineRule="auto"/>
        <w:ind w:left="10" w:right="10"/>
        <w:rPr>
          <w:bCs/>
        </w:rPr>
      </w:pPr>
      <w:r w:rsidRPr="00AB0B14">
        <w:rPr>
          <w:bCs/>
        </w:rPr>
        <w:t>(…)</w:t>
      </w:r>
    </w:p>
    <w:p w14:paraId="28E3AD62" w14:textId="7EAFE3FE" w:rsidR="00025E4B" w:rsidRDefault="001026F0" w:rsidP="00AE5D8B">
      <w:pPr>
        <w:pStyle w:val="Ttulo1"/>
        <w:numPr>
          <w:ilvl w:val="0"/>
          <w:numId w:val="11"/>
        </w:numPr>
      </w:pPr>
      <w:r w:rsidRPr="00566804">
        <w:t>I</w:t>
      </w:r>
      <w:r w:rsidR="00055995" w:rsidRPr="00566804">
        <w:t>nstalaciones de demanda conectadas a la red de transporte</w:t>
      </w:r>
      <w:r w:rsidR="003A2E17">
        <w:t xml:space="preserve"> </w:t>
      </w:r>
      <w:r>
        <w:t xml:space="preserve">e instalaciones de </w:t>
      </w:r>
      <w:r w:rsidRPr="00EB3367">
        <w:t>demanda</w:t>
      </w:r>
      <w:r w:rsidRPr="00984397">
        <w:t xml:space="preserve"> conec</w:t>
      </w:r>
      <w:r w:rsidRPr="004F7394">
        <w:t xml:space="preserve">tadas a la red de distribución que participen en servicios de </w:t>
      </w:r>
      <w:r w:rsidR="00C9525E">
        <w:t>ajuste</w:t>
      </w:r>
      <w:del w:id="12" w:author="Red Eléctrica" w:date="2022-10-25T17:06:00Z">
        <w:r w:rsidRPr="00EB3367">
          <w:delText xml:space="preserve"> </w:delText>
        </w:r>
        <w:r w:rsidR="00B15D1B">
          <w:delText>(exceptuando aquellas que participen únicamente en el proceso solución de restricciones técnicas)</w:delText>
        </w:r>
      </w:del>
      <w:ins w:id="13" w:author="Red Eléctrica" w:date="2022-10-25T17:06:00Z">
        <w:r w:rsidR="001F1A85">
          <w:t>, habilitadas en el sistema de reducción automática de potencia</w:t>
        </w:r>
        <w:r w:rsidR="001F1A85" w:rsidDel="001F1A85">
          <w:t xml:space="preserve"> </w:t>
        </w:r>
      </w:ins>
      <w:r w:rsidRPr="00EB3367">
        <w:t>o</w:t>
      </w:r>
      <w:r w:rsidRPr="00566804">
        <w:t xml:space="preserve"> en cualquier otro servicio de respuesta de demanda</w:t>
      </w:r>
      <w:r>
        <w:t>,</w:t>
      </w:r>
      <w:r w:rsidRPr="00566804">
        <w:t xml:space="preserve"> </w:t>
      </w:r>
      <w:r>
        <w:t>o que tengan asociada una instalación de generación en autoconsumo.</w:t>
      </w:r>
    </w:p>
    <w:p w14:paraId="63EC1B71" w14:textId="570CFFCA" w:rsidR="00AB0B14" w:rsidRPr="00AB0B14" w:rsidRDefault="00AB0B14" w:rsidP="00AB0B14">
      <w:r>
        <w:t>(…)</w:t>
      </w:r>
    </w:p>
    <w:p w14:paraId="52B60642" w14:textId="77777777" w:rsidR="00A972E4" w:rsidRPr="00566804" w:rsidRDefault="00055995" w:rsidP="008F48A6">
      <w:pPr>
        <w:pStyle w:val="Ttulo3"/>
      </w:pPr>
      <w:r w:rsidRPr="00566804">
        <w:t>Señalizaciones</w:t>
      </w:r>
    </w:p>
    <w:p w14:paraId="6CA01A9E" w14:textId="65A8D653" w:rsidR="001026F0" w:rsidRPr="00566804" w:rsidRDefault="001026F0" w:rsidP="001026F0">
      <w:pPr>
        <w:pStyle w:val="Ttulo4"/>
      </w:pPr>
      <w:r w:rsidRPr="00566804">
        <w:t xml:space="preserve">Estado de conexión de la instalación con la red </w:t>
      </w:r>
      <w:r>
        <w:t xml:space="preserve">de transporte o la red </w:t>
      </w:r>
      <w:r w:rsidRPr="00566804">
        <w:t>de distribución</w:t>
      </w:r>
      <w:r w:rsidR="003D3E34">
        <w:t>, en el caso de instalaciones individuales</w:t>
      </w:r>
      <w:r w:rsidRPr="00566804">
        <w:t>.</w:t>
      </w:r>
    </w:p>
    <w:p w14:paraId="00915D5C" w14:textId="77777777" w:rsidR="00A972E4" w:rsidRPr="00566804" w:rsidRDefault="00055995" w:rsidP="00A972E4">
      <w:pPr>
        <w:pStyle w:val="Ttulo3"/>
      </w:pPr>
      <w:r w:rsidRPr="00566804">
        <w:t xml:space="preserve">Medidas </w:t>
      </w:r>
    </w:p>
    <w:p w14:paraId="1AB427CD" w14:textId="533EEC92" w:rsidR="00A972E4" w:rsidRPr="00566804" w:rsidRDefault="00A972E4" w:rsidP="00A972E4">
      <w:pPr>
        <w:pStyle w:val="Ttulo4"/>
      </w:pPr>
      <w:r w:rsidRPr="00566804">
        <w:t xml:space="preserve">Potencia activa </w:t>
      </w:r>
      <w:r w:rsidR="00520EF9">
        <w:t xml:space="preserve">consumida </w:t>
      </w:r>
      <w:r w:rsidRPr="00566804">
        <w:t>(MW)</w:t>
      </w:r>
    </w:p>
    <w:p w14:paraId="6D222EEF" w14:textId="099324D5" w:rsidR="00A972E4" w:rsidRPr="00566804" w:rsidRDefault="00A972E4" w:rsidP="00160C19">
      <w:pPr>
        <w:pStyle w:val="Ttulo4"/>
      </w:pPr>
      <w:r w:rsidRPr="00566804">
        <w:t xml:space="preserve">Potencia reactiva </w:t>
      </w:r>
      <w:r w:rsidR="006806A8">
        <w:t xml:space="preserve">producida/consumida </w:t>
      </w:r>
      <w:r w:rsidRPr="00566804">
        <w:t>(</w:t>
      </w:r>
      <w:proofErr w:type="spellStart"/>
      <w:r w:rsidRPr="00566804">
        <w:t>MVAr</w:t>
      </w:r>
      <w:proofErr w:type="spellEnd"/>
      <w:r w:rsidRPr="00566804">
        <w:t>)</w:t>
      </w:r>
      <w:r w:rsidR="001026F0">
        <w:t>, en el caso de instalaciones individuales.</w:t>
      </w:r>
    </w:p>
    <w:p w14:paraId="1C66EBDA" w14:textId="0A300982" w:rsidR="00160C19" w:rsidRDefault="00160C19" w:rsidP="00160C19">
      <w:pPr>
        <w:pStyle w:val="Ttulo4"/>
        <w:spacing w:after="120"/>
        <w:ind w:left="1066" w:right="0" w:hanging="357"/>
      </w:pPr>
      <w:r>
        <w:t>En el caso de</w:t>
      </w:r>
      <w:r w:rsidR="00D01363">
        <w:t xml:space="preserve"> instalaci</w:t>
      </w:r>
      <w:r w:rsidR="0071701F">
        <w:t>ones</w:t>
      </w:r>
      <w:r w:rsidR="00D01363">
        <w:t xml:space="preserve"> de demanda conectada</w:t>
      </w:r>
      <w:r w:rsidR="0071701F">
        <w:t>s</w:t>
      </w:r>
      <w:r w:rsidR="00D01363">
        <w:t xml:space="preserve"> a la red de transporte o</w:t>
      </w:r>
      <w:r w:rsidR="0071701F">
        <w:t xml:space="preserve"> que</w:t>
      </w:r>
      <w:r w:rsidR="00D01363">
        <w:t xml:space="preserve"> </w:t>
      </w:r>
      <w:r>
        <w:t>particip</w:t>
      </w:r>
      <w:r w:rsidR="00D01363">
        <w:t>e</w:t>
      </w:r>
      <w:r w:rsidR="0071701F">
        <w:t>n</w:t>
      </w:r>
      <w:r>
        <w:t xml:space="preserve"> en el servicio de control de tensión:</w:t>
      </w:r>
    </w:p>
    <w:p w14:paraId="09F4CDEA" w14:textId="6CF8C07D" w:rsidR="00025E4B" w:rsidRDefault="00055995" w:rsidP="00AE5D8B">
      <w:pPr>
        <w:pStyle w:val="Ttulo4"/>
        <w:numPr>
          <w:ilvl w:val="1"/>
          <w:numId w:val="4"/>
        </w:numPr>
        <w:spacing w:after="120"/>
        <w:ind w:right="0"/>
      </w:pPr>
      <w:r w:rsidRPr="00566804">
        <w:t>Tensió</w:t>
      </w:r>
      <w:r w:rsidR="00A972E4" w:rsidRPr="00566804">
        <w:t>n (kV)</w:t>
      </w:r>
      <w:r w:rsidR="006F0FF8">
        <w:t>,</w:t>
      </w:r>
      <w:r w:rsidR="001026F0" w:rsidRPr="001026F0">
        <w:t xml:space="preserve"> </w:t>
      </w:r>
      <w:r w:rsidR="001026F0">
        <w:t>en el caso de instalaciones individuales.</w:t>
      </w:r>
    </w:p>
    <w:p w14:paraId="6591B184" w14:textId="3EEC0F35" w:rsidR="001026F0" w:rsidRDefault="001026F0" w:rsidP="00F45D88">
      <w:pPr>
        <w:ind w:left="14"/>
      </w:pPr>
      <w:r>
        <w:t>Adicionalmente, las instalaciones conectadas a la red de transporte deberán enviar la información que les sea de aplicación recogida en el apartado 1 de este Anexo para la instalación frontera con la red de transporte.</w:t>
      </w:r>
    </w:p>
    <w:p w14:paraId="3CCA7F89" w14:textId="77777777" w:rsidR="005E3504" w:rsidRDefault="005E3504" w:rsidP="005E3504">
      <w:pPr>
        <w:ind w:left="14"/>
        <w:rPr>
          <w:del w:id="14" w:author="Red Eléctrica" w:date="2022-10-25T17:06:00Z"/>
        </w:rPr>
      </w:pPr>
    </w:p>
    <w:p w14:paraId="3F8B72C7" w14:textId="77777777" w:rsidR="006F13D7" w:rsidRPr="00566804" w:rsidRDefault="00AB0B14" w:rsidP="00AB0B14">
      <w:pPr>
        <w:ind w:left="14"/>
        <w:rPr>
          <w:del w:id="15" w:author="Red Eléctrica" w:date="2022-10-25T17:06:00Z"/>
        </w:rPr>
      </w:pPr>
      <w:del w:id="16" w:author="Red Eléctrica" w:date="2022-10-25T17:06:00Z">
        <w:r>
          <w:delText>(…)</w:delText>
        </w:r>
      </w:del>
    </w:p>
    <w:p w14:paraId="63BF051F" w14:textId="77777777" w:rsidR="00D844A5" w:rsidRDefault="00D844A5" w:rsidP="00CD6B39">
      <w:pPr>
        <w:pStyle w:val="Ttulo1"/>
        <w:numPr>
          <w:ilvl w:val="0"/>
          <w:numId w:val="0"/>
        </w:numPr>
        <w:ind w:left="364"/>
        <w:jc w:val="center"/>
        <w:rPr>
          <w:del w:id="17" w:author="Red Eléctrica" w:date="2022-10-25T17:06:00Z"/>
        </w:rPr>
        <w:sectPr w:rsidR="00D844A5">
          <w:headerReference w:type="default" r:id="rId11"/>
          <w:footerReference w:type="default" r:id="rId12"/>
          <w:footnotePr>
            <w:numRestart w:val="eachPage"/>
          </w:footnotePr>
          <w:pgSz w:w="11906" w:h="16838"/>
          <w:pgMar w:top="1420" w:right="1694" w:bottom="1418" w:left="1702" w:header="720" w:footer="720" w:gutter="0"/>
          <w:cols w:space="720"/>
        </w:sectPr>
      </w:pPr>
    </w:p>
    <w:p w14:paraId="3F6DF720" w14:textId="17A4E5B2" w:rsidR="005E3504" w:rsidRDefault="005E3504" w:rsidP="005E3504">
      <w:pPr>
        <w:ind w:left="14"/>
        <w:rPr>
          <w:ins w:id="18" w:author="Red Eléctrica" w:date="2022-10-25T17:06:00Z"/>
        </w:rPr>
      </w:pPr>
      <w:ins w:id="19" w:author="Red Eléctrica" w:date="2022-10-25T17:06:00Z">
        <w:r>
          <w:lastRenderedPageBreak/>
          <w:t>En caso de instalaciones habilitadas en el sistema de reducción automática de potencia</w:t>
        </w:r>
        <w:r w:rsidR="00CA207C">
          <w:t>,</w:t>
        </w:r>
        <w:r>
          <w:t xml:space="preserve"> adicionalmente se enviará la potencia activa correspondiente al consumo con el que participa en el sistema.</w:t>
        </w:r>
      </w:ins>
    </w:p>
    <w:p w14:paraId="2C0CA0A7" w14:textId="77777777" w:rsidR="00AB0B14" w:rsidRPr="00566804" w:rsidRDefault="00AB0B14" w:rsidP="005E3504">
      <w:pPr>
        <w:ind w:left="14"/>
        <w:rPr>
          <w:ins w:id="20" w:author="Red Eléctrica" w:date="2022-10-25T17:06:00Z"/>
        </w:rPr>
      </w:pPr>
    </w:p>
    <w:p w14:paraId="4B145184" w14:textId="1DA9E403" w:rsidR="00D844A5" w:rsidRDefault="00AB0B14" w:rsidP="00CD6B39">
      <w:pPr>
        <w:pStyle w:val="Ttulo1"/>
        <w:numPr>
          <w:ilvl w:val="0"/>
          <w:numId w:val="0"/>
        </w:numPr>
        <w:ind w:left="364"/>
        <w:jc w:val="center"/>
        <w:rPr>
          <w:ins w:id="21" w:author="Red Eléctrica" w:date="2022-10-25T17:06:00Z"/>
        </w:rPr>
        <w:sectPr w:rsidR="00D844A5">
          <w:footnotePr>
            <w:numRestart w:val="eachPage"/>
          </w:footnotePr>
          <w:pgSz w:w="11906" w:h="16838"/>
          <w:pgMar w:top="1420" w:right="1694" w:bottom="1418" w:left="1702" w:header="720" w:footer="720" w:gutter="0"/>
          <w:cols w:space="720"/>
        </w:sectPr>
      </w:pPr>
      <w:ins w:id="22" w:author="Red Eléctrica" w:date="2022-10-25T17:06:00Z">
        <w:r>
          <w:t>(…)</w:t>
        </w:r>
        <w:bookmarkEnd w:id="11"/>
      </w:ins>
    </w:p>
    <w:p w14:paraId="7E89C002" w14:textId="5ACED027" w:rsidR="006156AD" w:rsidRPr="00566804" w:rsidRDefault="006156AD" w:rsidP="00CD6B39">
      <w:pPr>
        <w:pStyle w:val="Ttulo1"/>
        <w:numPr>
          <w:ilvl w:val="0"/>
          <w:numId w:val="0"/>
        </w:numPr>
        <w:ind w:left="364"/>
        <w:jc w:val="center"/>
      </w:pPr>
      <w:r w:rsidRPr="00566804">
        <w:lastRenderedPageBreak/>
        <w:t>ANEXO II</w:t>
      </w:r>
    </w:p>
    <w:p w14:paraId="05980B5C" w14:textId="4063B4B9" w:rsidR="006156AD" w:rsidRDefault="006156AD" w:rsidP="006156AD">
      <w:pPr>
        <w:spacing w:after="100" w:line="259" w:lineRule="auto"/>
        <w:ind w:left="10" w:right="10"/>
        <w:jc w:val="center"/>
        <w:rPr>
          <w:b/>
        </w:rPr>
      </w:pPr>
      <w:r w:rsidRPr="00566804">
        <w:rPr>
          <w:b/>
        </w:rPr>
        <w:t xml:space="preserve">Información a enviar por el operador del sistema en tiempo real al </w:t>
      </w:r>
      <w:r w:rsidR="00746899">
        <w:rPr>
          <w:b/>
        </w:rPr>
        <w:t>gestor de la red de distribución</w:t>
      </w:r>
    </w:p>
    <w:p w14:paraId="4C18F386" w14:textId="039A14BF" w:rsidR="00AB0B14" w:rsidRPr="00AB0B14" w:rsidRDefault="00AB0B14" w:rsidP="00AB0B14">
      <w:pPr>
        <w:spacing w:after="100" w:line="259" w:lineRule="auto"/>
        <w:ind w:left="10" w:right="10"/>
        <w:rPr>
          <w:bCs/>
        </w:rPr>
      </w:pPr>
      <w:r w:rsidRPr="00AB0B14">
        <w:rPr>
          <w:bCs/>
        </w:rPr>
        <w:t>(…)</w:t>
      </w:r>
    </w:p>
    <w:p w14:paraId="4DF5D6F4" w14:textId="31B7185B" w:rsidR="006A1996" w:rsidRPr="006A1996" w:rsidRDefault="009B6B22" w:rsidP="00AE5D8B">
      <w:pPr>
        <w:pStyle w:val="Ttulo1"/>
        <w:numPr>
          <w:ilvl w:val="0"/>
          <w:numId w:val="7"/>
        </w:numPr>
      </w:pPr>
      <w:r w:rsidRPr="00566804">
        <w:t>I</w:t>
      </w:r>
      <w:r w:rsidR="006156AD" w:rsidRPr="00566804">
        <w:t>nstalaciones de demanda conectadas a la red de distribución bajo su gestión que participen</w:t>
      </w:r>
      <w:r w:rsidR="007075F1">
        <w:t xml:space="preserve"> </w:t>
      </w:r>
      <w:r w:rsidR="006156AD" w:rsidRPr="00566804">
        <w:t xml:space="preserve">en servicios de </w:t>
      </w:r>
      <w:r w:rsidR="00626C3B">
        <w:t>ajuste</w:t>
      </w:r>
      <w:r>
        <w:t xml:space="preserve"> con una unidad física con localización eléctrica específica</w:t>
      </w:r>
      <w:r w:rsidR="001F1A85">
        <w:t xml:space="preserve">, </w:t>
      </w:r>
      <w:ins w:id="23" w:author="Red Eléctrica" w:date="2022-10-25T17:06:00Z">
        <w:r w:rsidR="001F1A85">
          <w:t>habilitadas en el sistema de reducción automática de potencia</w:t>
        </w:r>
        <w:r w:rsidR="001F1A85" w:rsidDel="001F1A85">
          <w:t xml:space="preserve"> </w:t>
        </w:r>
      </w:ins>
      <w:r w:rsidR="006156AD" w:rsidRPr="00566804">
        <w:t>o en cualquier otro servicio de respuesta de demanda.</w:t>
      </w:r>
    </w:p>
    <w:p w14:paraId="375E6D20" w14:textId="77777777" w:rsidR="006156AD" w:rsidRPr="00566804" w:rsidRDefault="006156AD" w:rsidP="006156AD">
      <w:pPr>
        <w:pStyle w:val="Ttulo3"/>
      </w:pPr>
      <w:r w:rsidRPr="00566804">
        <w:t>Señalizaciones</w:t>
      </w:r>
    </w:p>
    <w:p w14:paraId="3C8D2E21" w14:textId="0CEF92BE" w:rsidR="006156AD" w:rsidRPr="00566804" w:rsidRDefault="006156AD" w:rsidP="006156AD">
      <w:pPr>
        <w:pStyle w:val="Ttulo4"/>
      </w:pPr>
      <w:r w:rsidRPr="00566804">
        <w:t>Estado de conexión de la instalación con la red de distribución.</w:t>
      </w:r>
    </w:p>
    <w:p w14:paraId="0F2F8919" w14:textId="77777777" w:rsidR="006156AD" w:rsidRPr="00566804" w:rsidRDefault="006156AD" w:rsidP="006156AD">
      <w:pPr>
        <w:pStyle w:val="Ttulo3"/>
      </w:pPr>
      <w:r w:rsidRPr="00566804">
        <w:t xml:space="preserve">Medidas </w:t>
      </w:r>
    </w:p>
    <w:p w14:paraId="2DAB4725" w14:textId="7FECF95F" w:rsidR="006156AD" w:rsidRPr="00566804" w:rsidRDefault="006156AD" w:rsidP="006156AD">
      <w:pPr>
        <w:pStyle w:val="Ttulo4"/>
      </w:pPr>
      <w:r w:rsidRPr="00566804">
        <w:t xml:space="preserve">Potencia activa </w:t>
      </w:r>
      <w:r w:rsidR="00E83924">
        <w:t xml:space="preserve">consumida </w:t>
      </w:r>
      <w:r w:rsidRPr="00566804">
        <w:t>(MW)</w:t>
      </w:r>
      <w:r w:rsidR="007075F1">
        <w:t>.</w:t>
      </w:r>
    </w:p>
    <w:p w14:paraId="1ED51FB9" w14:textId="5DDD361F" w:rsidR="006156AD" w:rsidRDefault="006156AD" w:rsidP="006156AD">
      <w:pPr>
        <w:pStyle w:val="Ttulo4"/>
      </w:pPr>
      <w:r w:rsidRPr="00566804">
        <w:t xml:space="preserve">Potencia reactiva </w:t>
      </w:r>
      <w:r w:rsidR="00093F1B">
        <w:t>prod</w:t>
      </w:r>
      <w:r w:rsidR="00D936C4">
        <w:t xml:space="preserve">ucida/consumida </w:t>
      </w:r>
      <w:r w:rsidRPr="00566804">
        <w:t>(</w:t>
      </w:r>
      <w:proofErr w:type="spellStart"/>
      <w:r w:rsidRPr="00566804">
        <w:t>MVAr</w:t>
      </w:r>
      <w:proofErr w:type="spellEnd"/>
      <w:r w:rsidRPr="00566804">
        <w:t>).</w:t>
      </w:r>
    </w:p>
    <w:p w14:paraId="591417E3" w14:textId="4A07613C" w:rsidR="00023C88" w:rsidRPr="00525E58" w:rsidRDefault="00023C88" w:rsidP="00C0219C">
      <w:pPr>
        <w:pStyle w:val="Ttulo4"/>
        <w:spacing w:after="120"/>
        <w:ind w:left="1066" w:right="0" w:hanging="357"/>
      </w:pPr>
      <w:r w:rsidRPr="00525E58">
        <w:t xml:space="preserve">En caso de </w:t>
      </w:r>
      <w:r w:rsidR="00525E58" w:rsidRPr="00525E58">
        <w:t xml:space="preserve">que la instalación de demanda </w:t>
      </w:r>
      <w:r w:rsidRPr="00525E58">
        <w:t>particip</w:t>
      </w:r>
      <w:r w:rsidR="00525E58" w:rsidRPr="00525E58">
        <w:t>e</w:t>
      </w:r>
      <w:r w:rsidRPr="00525E58">
        <w:t xml:space="preserve"> en el servicio de control de tensión:</w:t>
      </w:r>
    </w:p>
    <w:p w14:paraId="202CCD09" w14:textId="455EA776" w:rsidR="007307BA" w:rsidRDefault="007307BA" w:rsidP="00AE5D8B">
      <w:pPr>
        <w:pStyle w:val="Ttulo4"/>
        <w:numPr>
          <w:ilvl w:val="1"/>
          <w:numId w:val="4"/>
        </w:numPr>
        <w:spacing w:after="120"/>
        <w:ind w:right="0"/>
      </w:pPr>
      <w:r>
        <w:t>Tensión (kV)</w:t>
      </w:r>
      <w:r w:rsidR="006E4646">
        <w:t>.</w:t>
      </w:r>
    </w:p>
    <w:p w14:paraId="32346562" w14:textId="77777777" w:rsidR="00AB0B14" w:rsidRDefault="00AB0B14" w:rsidP="00AB0B14">
      <w:pPr>
        <w:pStyle w:val="Ttulo4"/>
        <w:numPr>
          <w:ilvl w:val="0"/>
          <w:numId w:val="0"/>
        </w:numPr>
        <w:ind w:left="284"/>
        <w:rPr>
          <w:del w:id="24" w:author="Red Eléctrica" w:date="2022-10-25T17:06:00Z"/>
        </w:rPr>
      </w:pPr>
    </w:p>
    <w:p w14:paraId="5FB5D2AB" w14:textId="1C510B81" w:rsidR="00AB0B14" w:rsidRDefault="00AB0B14" w:rsidP="00AB0B14">
      <w:pPr>
        <w:pStyle w:val="Ttulo4"/>
        <w:numPr>
          <w:ilvl w:val="0"/>
          <w:numId w:val="0"/>
        </w:numPr>
        <w:ind w:left="284"/>
        <w:rPr>
          <w:ins w:id="25" w:author="Red Eléctrica" w:date="2022-10-25T17:06:00Z"/>
        </w:rPr>
      </w:pPr>
      <w:ins w:id="26" w:author="Red Eléctrica" w:date="2022-10-25T17:06:00Z">
        <w:r>
          <w:t>En caso de instalaciones habilitadas en el sistema de reducción automática de potencia, adicionalmente se enviará la potencia activa correspondiente al consumo con el que participa en el sistema.</w:t>
        </w:r>
      </w:ins>
    </w:p>
    <w:p w14:paraId="1893C2C6" w14:textId="77777777" w:rsidR="00AB0B14" w:rsidRDefault="00AB0B14" w:rsidP="00AB0B14">
      <w:pPr>
        <w:spacing w:after="100" w:line="259" w:lineRule="auto"/>
        <w:ind w:left="10" w:right="10"/>
        <w:rPr>
          <w:bCs/>
        </w:rPr>
      </w:pPr>
    </w:p>
    <w:p w14:paraId="7C5FC9C4" w14:textId="01CC6037" w:rsidR="00AB0B14" w:rsidRPr="00AB0B14" w:rsidRDefault="00AB0B14" w:rsidP="00AB0B14">
      <w:pPr>
        <w:spacing w:after="100" w:line="259" w:lineRule="auto"/>
        <w:ind w:left="10" w:right="10"/>
        <w:rPr>
          <w:bCs/>
        </w:rPr>
      </w:pPr>
      <w:r w:rsidRPr="00AB0B14">
        <w:rPr>
          <w:bCs/>
        </w:rPr>
        <w:t>(…)</w:t>
      </w:r>
    </w:p>
    <w:p w14:paraId="6C330550" w14:textId="77777777" w:rsidR="00AB0B14" w:rsidRPr="00AB0B14" w:rsidRDefault="00AB0B14" w:rsidP="00AB0B14">
      <w:pPr>
        <w:rPr>
          <w:lang w:val="es-ES_tradnl" w:eastAsia="en-US"/>
        </w:rPr>
      </w:pPr>
    </w:p>
    <w:sectPr w:rsidR="00AB0B14" w:rsidRPr="00AB0B14">
      <w:footnotePr>
        <w:numRestart w:val="eachPage"/>
      </w:footnotePr>
      <w:pgSz w:w="11906" w:h="16838"/>
      <w:pgMar w:top="1420" w:right="1694" w:bottom="1418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2306C" w14:textId="77777777" w:rsidR="007A4453" w:rsidRDefault="007A4453">
      <w:pPr>
        <w:spacing w:after="0" w:line="240" w:lineRule="auto"/>
      </w:pPr>
      <w:r>
        <w:separator/>
      </w:r>
    </w:p>
  </w:endnote>
  <w:endnote w:type="continuationSeparator" w:id="0">
    <w:p w14:paraId="5DED720D" w14:textId="77777777" w:rsidR="007A4453" w:rsidRDefault="007A4453">
      <w:pPr>
        <w:spacing w:after="0" w:line="240" w:lineRule="auto"/>
      </w:pPr>
      <w:r>
        <w:continuationSeparator/>
      </w:r>
    </w:p>
  </w:endnote>
  <w:endnote w:type="continuationNotice" w:id="1">
    <w:p w14:paraId="3D65B858" w14:textId="77777777" w:rsidR="007A4453" w:rsidRDefault="007A445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316B9" w14:textId="77777777" w:rsidR="007A4453" w:rsidRDefault="007A445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C1E9B" w14:textId="77777777" w:rsidR="007A4453" w:rsidRDefault="007A4453">
      <w:pPr>
        <w:spacing w:after="0" w:line="273" w:lineRule="auto"/>
        <w:ind w:left="0" w:firstLine="0"/>
        <w:jc w:val="left"/>
      </w:pPr>
      <w:r>
        <w:separator/>
      </w:r>
    </w:p>
  </w:footnote>
  <w:footnote w:type="continuationSeparator" w:id="0">
    <w:p w14:paraId="064EB812" w14:textId="77777777" w:rsidR="007A4453" w:rsidRDefault="007A4453">
      <w:pPr>
        <w:spacing w:after="0" w:line="273" w:lineRule="auto"/>
        <w:ind w:left="0" w:firstLine="0"/>
        <w:jc w:val="left"/>
      </w:pPr>
      <w:r>
        <w:continuationSeparator/>
      </w:r>
    </w:p>
  </w:footnote>
  <w:footnote w:type="continuationNotice" w:id="1">
    <w:p w14:paraId="10988656" w14:textId="77777777" w:rsidR="007A4453" w:rsidRDefault="007A445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E1C3C" w14:textId="77777777" w:rsidR="007A4453" w:rsidRDefault="007A445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C3C48"/>
    <w:multiLevelType w:val="hybridMultilevel"/>
    <w:tmpl w:val="57A841CA"/>
    <w:lvl w:ilvl="0" w:tplc="F2D6B604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9C25394">
      <w:start w:val="1"/>
      <w:numFmt w:val="bullet"/>
      <w:lvlText w:val="o"/>
      <w:lvlJc w:val="left"/>
      <w:pPr>
        <w:ind w:left="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37CFFF6">
      <w:start w:val="1"/>
      <w:numFmt w:val="bullet"/>
      <w:lvlText w:val="▪"/>
      <w:lvlJc w:val="left"/>
      <w:pPr>
        <w:ind w:left="1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066ABEA">
      <w:start w:val="1"/>
      <w:numFmt w:val="bullet"/>
      <w:pStyle w:val="Ttulo5"/>
      <w:lvlText w:val=""/>
      <w:lvlJc w:val="left"/>
      <w:pPr>
        <w:ind w:left="188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ACAD410">
      <w:start w:val="1"/>
      <w:numFmt w:val="bullet"/>
      <w:lvlText w:val="o"/>
      <w:lvlJc w:val="left"/>
      <w:pPr>
        <w:ind w:left="22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6A25532">
      <w:start w:val="1"/>
      <w:numFmt w:val="bullet"/>
      <w:lvlText w:val="▪"/>
      <w:lvlJc w:val="left"/>
      <w:pPr>
        <w:ind w:left="30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08AA6D8">
      <w:start w:val="1"/>
      <w:numFmt w:val="bullet"/>
      <w:lvlText w:val="•"/>
      <w:lvlJc w:val="left"/>
      <w:pPr>
        <w:ind w:left="3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2A3B60">
      <w:start w:val="1"/>
      <w:numFmt w:val="bullet"/>
      <w:lvlText w:val="o"/>
      <w:lvlJc w:val="left"/>
      <w:pPr>
        <w:ind w:left="4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C6C1E8">
      <w:start w:val="1"/>
      <w:numFmt w:val="bullet"/>
      <w:lvlText w:val="▪"/>
      <w:lvlJc w:val="left"/>
      <w:pPr>
        <w:ind w:left="5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AE01B22"/>
    <w:multiLevelType w:val="multilevel"/>
    <w:tmpl w:val="431045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4AB3FFE"/>
    <w:multiLevelType w:val="hybridMultilevel"/>
    <w:tmpl w:val="CF629272"/>
    <w:lvl w:ilvl="0" w:tplc="BC4E74D6">
      <w:start w:val="1"/>
      <w:numFmt w:val="lowerLetter"/>
      <w:pStyle w:val="Ttulo6"/>
      <w:lvlText w:val="%1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D342C24">
      <w:start w:val="1"/>
      <w:numFmt w:val="decimal"/>
      <w:lvlText w:val="%2.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50CE354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F69086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54DB28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F0816FE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750DC78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CA6004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DCA7DF6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7A2763B"/>
    <w:multiLevelType w:val="hybridMultilevel"/>
    <w:tmpl w:val="850EE358"/>
    <w:lvl w:ilvl="0" w:tplc="3B407CAC">
      <w:start w:val="1"/>
      <w:numFmt w:val="bullet"/>
      <w:pStyle w:val="Ttulo3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" w15:restartNumberingAfterBreak="0">
    <w:nsid w:val="399545C0"/>
    <w:multiLevelType w:val="hybridMultilevel"/>
    <w:tmpl w:val="1C44DCFA"/>
    <w:lvl w:ilvl="0" w:tplc="1AB28254">
      <w:start w:val="1"/>
      <w:numFmt w:val="bullet"/>
      <w:pStyle w:val="Ttulo7"/>
      <w:lvlText w:val="-"/>
      <w:lvlJc w:val="left"/>
      <w:pPr>
        <w:ind w:left="379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99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1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3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5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7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9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1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39" w:hanging="360"/>
      </w:pPr>
      <w:rPr>
        <w:rFonts w:ascii="Wingdings" w:hAnsi="Wingdings" w:hint="default"/>
      </w:rPr>
    </w:lvl>
  </w:abstractNum>
  <w:abstractNum w:abstractNumId="5" w15:restartNumberingAfterBreak="0">
    <w:nsid w:val="4CE76E35"/>
    <w:multiLevelType w:val="hybridMultilevel"/>
    <w:tmpl w:val="C80AC99C"/>
    <w:lvl w:ilvl="0" w:tplc="1D0CA6B6">
      <w:start w:val="1"/>
      <w:numFmt w:val="bullet"/>
      <w:pStyle w:val="Ttulo4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1" w:tplc="0C0A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B5A285A"/>
    <w:multiLevelType w:val="hybridMultilevel"/>
    <w:tmpl w:val="1BB088E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A10E18"/>
    <w:multiLevelType w:val="multilevel"/>
    <w:tmpl w:val="17906910"/>
    <w:lvl w:ilvl="0">
      <w:start w:val="4"/>
      <w:numFmt w:val="decimal"/>
      <w:lvlText w:val="%1."/>
      <w:lvlJc w:val="left"/>
      <w:pPr>
        <w:ind w:left="36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4" w:hanging="1800"/>
      </w:pPr>
      <w:rPr>
        <w:rFonts w:hint="default"/>
      </w:rPr>
    </w:lvl>
  </w:abstractNum>
  <w:abstractNum w:abstractNumId="8" w15:restartNumberingAfterBreak="0">
    <w:nsid w:val="792C6B29"/>
    <w:multiLevelType w:val="multilevel"/>
    <w:tmpl w:val="14185942"/>
    <w:lvl w:ilvl="0">
      <w:start w:val="3"/>
      <w:numFmt w:val="decimal"/>
      <w:pStyle w:val="Ttulo1"/>
      <w:lvlText w:val="%1."/>
      <w:lvlJc w:val="left"/>
      <w:pPr>
        <w:ind w:left="364" w:hanging="360"/>
      </w:pPr>
      <w:rPr>
        <w:rFonts w:hint="default"/>
      </w:rPr>
    </w:lvl>
    <w:lvl w:ilvl="1">
      <w:start w:val="1"/>
      <w:numFmt w:val="decimal"/>
      <w:pStyle w:val="Ttulo2"/>
      <w:isLgl/>
      <w:lvlText w:val="%1.%2."/>
      <w:lvlJc w:val="left"/>
      <w:pPr>
        <w:ind w:left="7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4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8"/>
  </w:num>
  <w:num w:numId="7">
    <w:abstractNumId w:val="7"/>
  </w:num>
  <w:num w:numId="8">
    <w:abstractNumId w:val="1"/>
  </w:num>
  <w:num w:numId="9">
    <w:abstractNumId w:val="6"/>
  </w:num>
  <w:num w:numId="10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0" w:nlCheck="1" w:checkStyle="0"/>
  <w:activeWritingStyle w:appName="MSWord" w:lang="es-ES" w:vendorID="64" w:dllVersion="0" w:nlCheck="1" w:checkStyle="0"/>
  <w:activeWritingStyle w:appName="MSWord" w:lang="es-ES_tradnl" w:vendorID="64" w:dllVersion="0" w:nlCheck="1" w:checkStyle="0"/>
  <w:proofState w:spelling="clean" w:grammar="clean"/>
  <w:defaultTabStop w:val="708"/>
  <w:hyphenationZone w:val="425"/>
  <w:characterSpacingControl w:val="doNotCompress"/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5E4B"/>
    <w:rsid w:val="00000122"/>
    <w:rsid w:val="00000A2A"/>
    <w:rsid w:val="00000E3F"/>
    <w:rsid w:val="00001B89"/>
    <w:rsid w:val="000025BE"/>
    <w:rsid w:val="00002804"/>
    <w:rsid w:val="0000351E"/>
    <w:rsid w:val="00004566"/>
    <w:rsid w:val="00004DC2"/>
    <w:rsid w:val="00006F74"/>
    <w:rsid w:val="0000709B"/>
    <w:rsid w:val="000073DE"/>
    <w:rsid w:val="0000757C"/>
    <w:rsid w:val="00007B02"/>
    <w:rsid w:val="00010E9B"/>
    <w:rsid w:val="00011172"/>
    <w:rsid w:val="0001196F"/>
    <w:rsid w:val="00011E9F"/>
    <w:rsid w:val="000129CC"/>
    <w:rsid w:val="00013009"/>
    <w:rsid w:val="000131BE"/>
    <w:rsid w:val="00013D9B"/>
    <w:rsid w:val="00014CB2"/>
    <w:rsid w:val="0001507D"/>
    <w:rsid w:val="0001523A"/>
    <w:rsid w:val="00015A9A"/>
    <w:rsid w:val="00015C1F"/>
    <w:rsid w:val="0001688F"/>
    <w:rsid w:val="00017565"/>
    <w:rsid w:val="00017F8B"/>
    <w:rsid w:val="00022927"/>
    <w:rsid w:val="00022BAD"/>
    <w:rsid w:val="00023C88"/>
    <w:rsid w:val="00024D21"/>
    <w:rsid w:val="00024F48"/>
    <w:rsid w:val="00025E4B"/>
    <w:rsid w:val="00027B0B"/>
    <w:rsid w:val="00027FEF"/>
    <w:rsid w:val="0003178A"/>
    <w:rsid w:val="00031912"/>
    <w:rsid w:val="00031E7D"/>
    <w:rsid w:val="000338E2"/>
    <w:rsid w:val="00033C00"/>
    <w:rsid w:val="00036007"/>
    <w:rsid w:val="00036ABA"/>
    <w:rsid w:val="000400E8"/>
    <w:rsid w:val="000409D6"/>
    <w:rsid w:val="0004114B"/>
    <w:rsid w:val="0004273D"/>
    <w:rsid w:val="00043A73"/>
    <w:rsid w:val="00047382"/>
    <w:rsid w:val="00047C96"/>
    <w:rsid w:val="0005089E"/>
    <w:rsid w:val="00050D08"/>
    <w:rsid w:val="00051878"/>
    <w:rsid w:val="00051D03"/>
    <w:rsid w:val="00052E78"/>
    <w:rsid w:val="00053ADA"/>
    <w:rsid w:val="000548D6"/>
    <w:rsid w:val="00054C01"/>
    <w:rsid w:val="00054FA1"/>
    <w:rsid w:val="0005510A"/>
    <w:rsid w:val="00055995"/>
    <w:rsid w:val="00056ED1"/>
    <w:rsid w:val="00057962"/>
    <w:rsid w:val="00060AD9"/>
    <w:rsid w:val="00061DC8"/>
    <w:rsid w:val="00063720"/>
    <w:rsid w:val="000637CB"/>
    <w:rsid w:val="0006419D"/>
    <w:rsid w:val="00064623"/>
    <w:rsid w:val="0006636E"/>
    <w:rsid w:val="00066453"/>
    <w:rsid w:val="00066B7E"/>
    <w:rsid w:val="00070B8E"/>
    <w:rsid w:val="00070C46"/>
    <w:rsid w:val="000724A3"/>
    <w:rsid w:val="000724B0"/>
    <w:rsid w:val="00073139"/>
    <w:rsid w:val="00073817"/>
    <w:rsid w:val="00073EB6"/>
    <w:rsid w:val="00074660"/>
    <w:rsid w:val="00074C01"/>
    <w:rsid w:val="00075108"/>
    <w:rsid w:val="000767D6"/>
    <w:rsid w:val="00076DB6"/>
    <w:rsid w:val="00076E84"/>
    <w:rsid w:val="00077DE1"/>
    <w:rsid w:val="0008092B"/>
    <w:rsid w:val="00081F2A"/>
    <w:rsid w:val="00082025"/>
    <w:rsid w:val="000828B1"/>
    <w:rsid w:val="00083168"/>
    <w:rsid w:val="000837F2"/>
    <w:rsid w:val="00083B53"/>
    <w:rsid w:val="00083FE5"/>
    <w:rsid w:val="00084069"/>
    <w:rsid w:val="00084321"/>
    <w:rsid w:val="00084AFB"/>
    <w:rsid w:val="00084B28"/>
    <w:rsid w:val="00085831"/>
    <w:rsid w:val="00085AE2"/>
    <w:rsid w:val="00085BD8"/>
    <w:rsid w:val="000864D0"/>
    <w:rsid w:val="00087221"/>
    <w:rsid w:val="00087C7B"/>
    <w:rsid w:val="000904E6"/>
    <w:rsid w:val="00090849"/>
    <w:rsid w:val="000929E4"/>
    <w:rsid w:val="0009326C"/>
    <w:rsid w:val="00093E6F"/>
    <w:rsid w:val="00093F1B"/>
    <w:rsid w:val="000945B0"/>
    <w:rsid w:val="00094A1E"/>
    <w:rsid w:val="00096069"/>
    <w:rsid w:val="000961A7"/>
    <w:rsid w:val="00096C4C"/>
    <w:rsid w:val="00097640"/>
    <w:rsid w:val="00097ADA"/>
    <w:rsid w:val="000A0989"/>
    <w:rsid w:val="000A0FC7"/>
    <w:rsid w:val="000A10A1"/>
    <w:rsid w:val="000A15FD"/>
    <w:rsid w:val="000A1676"/>
    <w:rsid w:val="000A340D"/>
    <w:rsid w:val="000A469A"/>
    <w:rsid w:val="000A4E3E"/>
    <w:rsid w:val="000A5363"/>
    <w:rsid w:val="000A631E"/>
    <w:rsid w:val="000A7480"/>
    <w:rsid w:val="000A7F3A"/>
    <w:rsid w:val="000B1C13"/>
    <w:rsid w:val="000B28AD"/>
    <w:rsid w:val="000B38F3"/>
    <w:rsid w:val="000B4711"/>
    <w:rsid w:val="000B480F"/>
    <w:rsid w:val="000B4C23"/>
    <w:rsid w:val="000B4CA4"/>
    <w:rsid w:val="000B548F"/>
    <w:rsid w:val="000B6BD0"/>
    <w:rsid w:val="000B7B00"/>
    <w:rsid w:val="000C09A3"/>
    <w:rsid w:val="000C0F2F"/>
    <w:rsid w:val="000C2493"/>
    <w:rsid w:val="000C26A6"/>
    <w:rsid w:val="000C3D38"/>
    <w:rsid w:val="000C55CC"/>
    <w:rsid w:val="000C5967"/>
    <w:rsid w:val="000C5F9B"/>
    <w:rsid w:val="000C6EC2"/>
    <w:rsid w:val="000C7AC1"/>
    <w:rsid w:val="000D110B"/>
    <w:rsid w:val="000D1F7E"/>
    <w:rsid w:val="000D40DA"/>
    <w:rsid w:val="000D6547"/>
    <w:rsid w:val="000D6FB5"/>
    <w:rsid w:val="000D7AC7"/>
    <w:rsid w:val="000E10BD"/>
    <w:rsid w:val="000E11E9"/>
    <w:rsid w:val="000E2383"/>
    <w:rsid w:val="000E2D22"/>
    <w:rsid w:val="000E310F"/>
    <w:rsid w:val="000E3197"/>
    <w:rsid w:val="000E5339"/>
    <w:rsid w:val="000E59F8"/>
    <w:rsid w:val="000E5B77"/>
    <w:rsid w:val="000E6549"/>
    <w:rsid w:val="000E71D5"/>
    <w:rsid w:val="000E7287"/>
    <w:rsid w:val="000F0113"/>
    <w:rsid w:val="000F0690"/>
    <w:rsid w:val="000F0FCB"/>
    <w:rsid w:val="000F3EB3"/>
    <w:rsid w:val="000F44F9"/>
    <w:rsid w:val="000F4717"/>
    <w:rsid w:val="000F4D91"/>
    <w:rsid w:val="000F7899"/>
    <w:rsid w:val="001009CB"/>
    <w:rsid w:val="00100F9F"/>
    <w:rsid w:val="001024DB"/>
    <w:rsid w:val="001026F0"/>
    <w:rsid w:val="00102EBF"/>
    <w:rsid w:val="00102FD6"/>
    <w:rsid w:val="00103982"/>
    <w:rsid w:val="0010616D"/>
    <w:rsid w:val="0010695C"/>
    <w:rsid w:val="00106A91"/>
    <w:rsid w:val="001073EC"/>
    <w:rsid w:val="001076F2"/>
    <w:rsid w:val="001077DA"/>
    <w:rsid w:val="00110A3F"/>
    <w:rsid w:val="00110AE9"/>
    <w:rsid w:val="0011147A"/>
    <w:rsid w:val="00111697"/>
    <w:rsid w:val="00111A1F"/>
    <w:rsid w:val="00111AF6"/>
    <w:rsid w:val="001150A7"/>
    <w:rsid w:val="001157B8"/>
    <w:rsid w:val="001159A5"/>
    <w:rsid w:val="00116D97"/>
    <w:rsid w:val="00116E44"/>
    <w:rsid w:val="00117A60"/>
    <w:rsid w:val="00120AF0"/>
    <w:rsid w:val="001210FE"/>
    <w:rsid w:val="001228E3"/>
    <w:rsid w:val="0012339D"/>
    <w:rsid w:val="00123922"/>
    <w:rsid w:val="00123946"/>
    <w:rsid w:val="00124CF1"/>
    <w:rsid w:val="0012530C"/>
    <w:rsid w:val="001254F0"/>
    <w:rsid w:val="00125CE7"/>
    <w:rsid w:val="00125FE2"/>
    <w:rsid w:val="00126395"/>
    <w:rsid w:val="00126989"/>
    <w:rsid w:val="0012741F"/>
    <w:rsid w:val="00127774"/>
    <w:rsid w:val="00130A0D"/>
    <w:rsid w:val="001320DB"/>
    <w:rsid w:val="001321CE"/>
    <w:rsid w:val="00132FFA"/>
    <w:rsid w:val="00134693"/>
    <w:rsid w:val="00134990"/>
    <w:rsid w:val="00134C22"/>
    <w:rsid w:val="00134F94"/>
    <w:rsid w:val="00135573"/>
    <w:rsid w:val="00135B7A"/>
    <w:rsid w:val="00136D63"/>
    <w:rsid w:val="001372AA"/>
    <w:rsid w:val="00137E54"/>
    <w:rsid w:val="0014040D"/>
    <w:rsid w:val="0014166E"/>
    <w:rsid w:val="00142728"/>
    <w:rsid w:val="00142886"/>
    <w:rsid w:val="00143901"/>
    <w:rsid w:val="00143CFB"/>
    <w:rsid w:val="0014434F"/>
    <w:rsid w:val="0014462F"/>
    <w:rsid w:val="00144F9A"/>
    <w:rsid w:val="001457BB"/>
    <w:rsid w:val="00145A08"/>
    <w:rsid w:val="0014745E"/>
    <w:rsid w:val="0014747D"/>
    <w:rsid w:val="001478FC"/>
    <w:rsid w:val="00150C51"/>
    <w:rsid w:val="00150E41"/>
    <w:rsid w:val="00151064"/>
    <w:rsid w:val="001515C6"/>
    <w:rsid w:val="0015284E"/>
    <w:rsid w:val="001535BD"/>
    <w:rsid w:val="00153AF2"/>
    <w:rsid w:val="00153B2C"/>
    <w:rsid w:val="00153E76"/>
    <w:rsid w:val="00154451"/>
    <w:rsid w:val="001544D5"/>
    <w:rsid w:val="00155A39"/>
    <w:rsid w:val="001563FC"/>
    <w:rsid w:val="001569CF"/>
    <w:rsid w:val="00156BA7"/>
    <w:rsid w:val="001573CA"/>
    <w:rsid w:val="001607A5"/>
    <w:rsid w:val="00160C19"/>
    <w:rsid w:val="00161C8F"/>
    <w:rsid w:val="001628A1"/>
    <w:rsid w:val="00162B00"/>
    <w:rsid w:val="001632EF"/>
    <w:rsid w:val="00165E78"/>
    <w:rsid w:val="001665F4"/>
    <w:rsid w:val="001667CE"/>
    <w:rsid w:val="001669F2"/>
    <w:rsid w:val="00167575"/>
    <w:rsid w:val="001676DA"/>
    <w:rsid w:val="001678E2"/>
    <w:rsid w:val="00170640"/>
    <w:rsid w:val="0017162C"/>
    <w:rsid w:val="00173ABF"/>
    <w:rsid w:val="00173ED0"/>
    <w:rsid w:val="00173F0F"/>
    <w:rsid w:val="0017400A"/>
    <w:rsid w:val="001754F7"/>
    <w:rsid w:val="001759A3"/>
    <w:rsid w:val="00175B75"/>
    <w:rsid w:val="00180238"/>
    <w:rsid w:val="001802B4"/>
    <w:rsid w:val="0018049F"/>
    <w:rsid w:val="00180E3A"/>
    <w:rsid w:val="001812CD"/>
    <w:rsid w:val="001815F3"/>
    <w:rsid w:val="00181E79"/>
    <w:rsid w:val="001821D9"/>
    <w:rsid w:val="00182861"/>
    <w:rsid w:val="00182E88"/>
    <w:rsid w:val="00183105"/>
    <w:rsid w:val="00184584"/>
    <w:rsid w:val="00185047"/>
    <w:rsid w:val="001858A2"/>
    <w:rsid w:val="0018725C"/>
    <w:rsid w:val="00187488"/>
    <w:rsid w:val="0019085C"/>
    <w:rsid w:val="001912CD"/>
    <w:rsid w:val="0019162E"/>
    <w:rsid w:val="00192B1E"/>
    <w:rsid w:val="00192CED"/>
    <w:rsid w:val="00194260"/>
    <w:rsid w:val="0019483F"/>
    <w:rsid w:val="00194D1E"/>
    <w:rsid w:val="001952A8"/>
    <w:rsid w:val="00196169"/>
    <w:rsid w:val="00196DC5"/>
    <w:rsid w:val="00197450"/>
    <w:rsid w:val="001A04F5"/>
    <w:rsid w:val="001A4593"/>
    <w:rsid w:val="001A50CC"/>
    <w:rsid w:val="001A50F1"/>
    <w:rsid w:val="001A57AD"/>
    <w:rsid w:val="001A7438"/>
    <w:rsid w:val="001B09BA"/>
    <w:rsid w:val="001B0D00"/>
    <w:rsid w:val="001B1E69"/>
    <w:rsid w:val="001B22D0"/>
    <w:rsid w:val="001B2C6D"/>
    <w:rsid w:val="001B4142"/>
    <w:rsid w:val="001B4340"/>
    <w:rsid w:val="001B50F6"/>
    <w:rsid w:val="001C006C"/>
    <w:rsid w:val="001C06B0"/>
    <w:rsid w:val="001C118B"/>
    <w:rsid w:val="001C11DA"/>
    <w:rsid w:val="001C1444"/>
    <w:rsid w:val="001C14D9"/>
    <w:rsid w:val="001C2239"/>
    <w:rsid w:val="001C237E"/>
    <w:rsid w:val="001C2C38"/>
    <w:rsid w:val="001C2FDE"/>
    <w:rsid w:val="001C3D49"/>
    <w:rsid w:val="001C5080"/>
    <w:rsid w:val="001C5373"/>
    <w:rsid w:val="001C5379"/>
    <w:rsid w:val="001C568A"/>
    <w:rsid w:val="001C62E8"/>
    <w:rsid w:val="001C6FBA"/>
    <w:rsid w:val="001C7C49"/>
    <w:rsid w:val="001D1613"/>
    <w:rsid w:val="001D20F0"/>
    <w:rsid w:val="001D2E79"/>
    <w:rsid w:val="001D3C1A"/>
    <w:rsid w:val="001D4646"/>
    <w:rsid w:val="001D493F"/>
    <w:rsid w:val="001D4B66"/>
    <w:rsid w:val="001D5731"/>
    <w:rsid w:val="001D6A23"/>
    <w:rsid w:val="001D6B72"/>
    <w:rsid w:val="001D78B4"/>
    <w:rsid w:val="001D7C18"/>
    <w:rsid w:val="001E0276"/>
    <w:rsid w:val="001E263C"/>
    <w:rsid w:val="001E33AF"/>
    <w:rsid w:val="001E3ADE"/>
    <w:rsid w:val="001E3B10"/>
    <w:rsid w:val="001E3BB1"/>
    <w:rsid w:val="001E4961"/>
    <w:rsid w:val="001E5087"/>
    <w:rsid w:val="001E5E95"/>
    <w:rsid w:val="001E6212"/>
    <w:rsid w:val="001E66E7"/>
    <w:rsid w:val="001E70F9"/>
    <w:rsid w:val="001E74E4"/>
    <w:rsid w:val="001F189C"/>
    <w:rsid w:val="001F1A85"/>
    <w:rsid w:val="001F1F7B"/>
    <w:rsid w:val="001F204E"/>
    <w:rsid w:val="001F293D"/>
    <w:rsid w:val="001F36A0"/>
    <w:rsid w:val="001F3E28"/>
    <w:rsid w:val="001F402A"/>
    <w:rsid w:val="001F4EB1"/>
    <w:rsid w:val="001F51B9"/>
    <w:rsid w:val="001F562F"/>
    <w:rsid w:val="001F6DE2"/>
    <w:rsid w:val="001F6FC4"/>
    <w:rsid w:val="001F6FDB"/>
    <w:rsid w:val="001F774F"/>
    <w:rsid w:val="001F7D7C"/>
    <w:rsid w:val="001F7FFB"/>
    <w:rsid w:val="002005AA"/>
    <w:rsid w:val="00200632"/>
    <w:rsid w:val="00201C07"/>
    <w:rsid w:val="00201FD1"/>
    <w:rsid w:val="00202165"/>
    <w:rsid w:val="0020260A"/>
    <w:rsid w:val="0020291A"/>
    <w:rsid w:val="00202BA3"/>
    <w:rsid w:val="00202E37"/>
    <w:rsid w:val="00203021"/>
    <w:rsid w:val="00204216"/>
    <w:rsid w:val="00204678"/>
    <w:rsid w:val="00204F7A"/>
    <w:rsid w:val="00206768"/>
    <w:rsid w:val="00206B98"/>
    <w:rsid w:val="0020714D"/>
    <w:rsid w:val="00210319"/>
    <w:rsid w:val="00210E4F"/>
    <w:rsid w:val="00211B7C"/>
    <w:rsid w:val="002124D5"/>
    <w:rsid w:val="00212854"/>
    <w:rsid w:val="00212B25"/>
    <w:rsid w:val="00212C56"/>
    <w:rsid w:val="00213784"/>
    <w:rsid w:val="00213D30"/>
    <w:rsid w:val="00213DF7"/>
    <w:rsid w:val="0021503D"/>
    <w:rsid w:val="00215108"/>
    <w:rsid w:val="00215331"/>
    <w:rsid w:val="00216303"/>
    <w:rsid w:val="00217096"/>
    <w:rsid w:val="002177CD"/>
    <w:rsid w:val="00217E80"/>
    <w:rsid w:val="0022029B"/>
    <w:rsid w:val="00220557"/>
    <w:rsid w:val="0022157A"/>
    <w:rsid w:val="00221AD4"/>
    <w:rsid w:val="00222106"/>
    <w:rsid w:val="0022285B"/>
    <w:rsid w:val="00223EA6"/>
    <w:rsid w:val="00223EBD"/>
    <w:rsid w:val="00223FBA"/>
    <w:rsid w:val="00224B33"/>
    <w:rsid w:val="00225717"/>
    <w:rsid w:val="00225E00"/>
    <w:rsid w:val="00226DB2"/>
    <w:rsid w:val="002275F0"/>
    <w:rsid w:val="00227D86"/>
    <w:rsid w:val="002302B8"/>
    <w:rsid w:val="00230B23"/>
    <w:rsid w:val="00231CAD"/>
    <w:rsid w:val="00233F3F"/>
    <w:rsid w:val="00234E46"/>
    <w:rsid w:val="002354DA"/>
    <w:rsid w:val="002355E1"/>
    <w:rsid w:val="002360AD"/>
    <w:rsid w:val="002377B5"/>
    <w:rsid w:val="00240C5B"/>
    <w:rsid w:val="00241910"/>
    <w:rsid w:val="002424AC"/>
    <w:rsid w:val="00242B36"/>
    <w:rsid w:val="00245283"/>
    <w:rsid w:val="00245BAA"/>
    <w:rsid w:val="002478C0"/>
    <w:rsid w:val="002478CD"/>
    <w:rsid w:val="00247A31"/>
    <w:rsid w:val="00250672"/>
    <w:rsid w:val="00250F04"/>
    <w:rsid w:val="0025252F"/>
    <w:rsid w:val="00254207"/>
    <w:rsid w:val="00254326"/>
    <w:rsid w:val="00254F5F"/>
    <w:rsid w:val="00256CE2"/>
    <w:rsid w:val="002609B9"/>
    <w:rsid w:val="002617F8"/>
    <w:rsid w:val="0026235E"/>
    <w:rsid w:val="00262B58"/>
    <w:rsid w:val="0026328D"/>
    <w:rsid w:val="00263B8F"/>
    <w:rsid w:val="00263F71"/>
    <w:rsid w:val="00264589"/>
    <w:rsid w:val="0026467B"/>
    <w:rsid w:val="0026557A"/>
    <w:rsid w:val="00265848"/>
    <w:rsid w:val="00270665"/>
    <w:rsid w:val="00272E22"/>
    <w:rsid w:val="00272FEE"/>
    <w:rsid w:val="002737D9"/>
    <w:rsid w:val="002752B1"/>
    <w:rsid w:val="00275D39"/>
    <w:rsid w:val="00276484"/>
    <w:rsid w:val="00276785"/>
    <w:rsid w:val="002776DB"/>
    <w:rsid w:val="00277949"/>
    <w:rsid w:val="00282237"/>
    <w:rsid w:val="00282495"/>
    <w:rsid w:val="00282570"/>
    <w:rsid w:val="00282C6C"/>
    <w:rsid w:val="00283412"/>
    <w:rsid w:val="00283CA2"/>
    <w:rsid w:val="002843FB"/>
    <w:rsid w:val="002846FA"/>
    <w:rsid w:val="00284A46"/>
    <w:rsid w:val="00286098"/>
    <w:rsid w:val="00286F8C"/>
    <w:rsid w:val="00287022"/>
    <w:rsid w:val="0028709A"/>
    <w:rsid w:val="0028758F"/>
    <w:rsid w:val="002876CD"/>
    <w:rsid w:val="002878BF"/>
    <w:rsid w:val="00290486"/>
    <w:rsid w:val="00290A15"/>
    <w:rsid w:val="00291F13"/>
    <w:rsid w:val="002926B8"/>
    <w:rsid w:val="0029511D"/>
    <w:rsid w:val="00295761"/>
    <w:rsid w:val="00295B7D"/>
    <w:rsid w:val="00297CE6"/>
    <w:rsid w:val="002A0D2A"/>
    <w:rsid w:val="002A0D5F"/>
    <w:rsid w:val="002A14A3"/>
    <w:rsid w:val="002A2067"/>
    <w:rsid w:val="002A23B7"/>
    <w:rsid w:val="002A4C74"/>
    <w:rsid w:val="002A4DA5"/>
    <w:rsid w:val="002A5047"/>
    <w:rsid w:val="002A5826"/>
    <w:rsid w:val="002A5ACF"/>
    <w:rsid w:val="002A5F6C"/>
    <w:rsid w:val="002A74CD"/>
    <w:rsid w:val="002A7545"/>
    <w:rsid w:val="002B0565"/>
    <w:rsid w:val="002B08BA"/>
    <w:rsid w:val="002B104C"/>
    <w:rsid w:val="002B22D2"/>
    <w:rsid w:val="002B5093"/>
    <w:rsid w:val="002B522B"/>
    <w:rsid w:val="002B5520"/>
    <w:rsid w:val="002B57D6"/>
    <w:rsid w:val="002C18CD"/>
    <w:rsid w:val="002C2989"/>
    <w:rsid w:val="002C2BD6"/>
    <w:rsid w:val="002C50CF"/>
    <w:rsid w:val="002C5AA8"/>
    <w:rsid w:val="002C6D3B"/>
    <w:rsid w:val="002C6E72"/>
    <w:rsid w:val="002C7574"/>
    <w:rsid w:val="002C7E82"/>
    <w:rsid w:val="002D0A12"/>
    <w:rsid w:val="002D1E89"/>
    <w:rsid w:val="002D24BF"/>
    <w:rsid w:val="002D2610"/>
    <w:rsid w:val="002D61E5"/>
    <w:rsid w:val="002D680A"/>
    <w:rsid w:val="002D74ED"/>
    <w:rsid w:val="002E0B5A"/>
    <w:rsid w:val="002E181D"/>
    <w:rsid w:val="002E26C1"/>
    <w:rsid w:val="002E4014"/>
    <w:rsid w:val="002E4504"/>
    <w:rsid w:val="002E5AFE"/>
    <w:rsid w:val="002E5DE8"/>
    <w:rsid w:val="002E7517"/>
    <w:rsid w:val="002F0C18"/>
    <w:rsid w:val="002F180C"/>
    <w:rsid w:val="002F1A2A"/>
    <w:rsid w:val="002F33D6"/>
    <w:rsid w:val="002F422E"/>
    <w:rsid w:val="002F54B4"/>
    <w:rsid w:val="002F5ABC"/>
    <w:rsid w:val="002F5E20"/>
    <w:rsid w:val="002F62AD"/>
    <w:rsid w:val="002F707F"/>
    <w:rsid w:val="002F7E45"/>
    <w:rsid w:val="00300F91"/>
    <w:rsid w:val="003019C6"/>
    <w:rsid w:val="00302B2C"/>
    <w:rsid w:val="003034F6"/>
    <w:rsid w:val="00303681"/>
    <w:rsid w:val="00303A80"/>
    <w:rsid w:val="00303F4F"/>
    <w:rsid w:val="00304017"/>
    <w:rsid w:val="003042FC"/>
    <w:rsid w:val="00304CDA"/>
    <w:rsid w:val="0030621D"/>
    <w:rsid w:val="00306244"/>
    <w:rsid w:val="0030665A"/>
    <w:rsid w:val="0030684E"/>
    <w:rsid w:val="00307251"/>
    <w:rsid w:val="00307806"/>
    <w:rsid w:val="00310E88"/>
    <w:rsid w:val="0031126A"/>
    <w:rsid w:val="00311C49"/>
    <w:rsid w:val="00311FA9"/>
    <w:rsid w:val="00312C67"/>
    <w:rsid w:val="003145DF"/>
    <w:rsid w:val="003153D7"/>
    <w:rsid w:val="00315522"/>
    <w:rsid w:val="00315DDC"/>
    <w:rsid w:val="0031665B"/>
    <w:rsid w:val="00316838"/>
    <w:rsid w:val="00316E54"/>
    <w:rsid w:val="00320FC0"/>
    <w:rsid w:val="003211A2"/>
    <w:rsid w:val="00322962"/>
    <w:rsid w:val="00322F28"/>
    <w:rsid w:val="00323342"/>
    <w:rsid w:val="003237CD"/>
    <w:rsid w:val="00323F44"/>
    <w:rsid w:val="003240B5"/>
    <w:rsid w:val="003243A6"/>
    <w:rsid w:val="0032522E"/>
    <w:rsid w:val="00325966"/>
    <w:rsid w:val="00325DE5"/>
    <w:rsid w:val="00325E7A"/>
    <w:rsid w:val="0032614C"/>
    <w:rsid w:val="003266F0"/>
    <w:rsid w:val="00326D5E"/>
    <w:rsid w:val="003300CD"/>
    <w:rsid w:val="00330388"/>
    <w:rsid w:val="00330F0A"/>
    <w:rsid w:val="00330F20"/>
    <w:rsid w:val="003325C3"/>
    <w:rsid w:val="003335E8"/>
    <w:rsid w:val="003346DE"/>
    <w:rsid w:val="003348AC"/>
    <w:rsid w:val="00335F5C"/>
    <w:rsid w:val="0033641A"/>
    <w:rsid w:val="003377BC"/>
    <w:rsid w:val="00340F9C"/>
    <w:rsid w:val="00340FDE"/>
    <w:rsid w:val="00341F31"/>
    <w:rsid w:val="00342B34"/>
    <w:rsid w:val="00344B8A"/>
    <w:rsid w:val="00345211"/>
    <w:rsid w:val="00346621"/>
    <w:rsid w:val="00346EAA"/>
    <w:rsid w:val="0034790C"/>
    <w:rsid w:val="00351CFB"/>
    <w:rsid w:val="00352CA4"/>
    <w:rsid w:val="00353130"/>
    <w:rsid w:val="003535B7"/>
    <w:rsid w:val="00353715"/>
    <w:rsid w:val="00353988"/>
    <w:rsid w:val="00354C78"/>
    <w:rsid w:val="00355E3C"/>
    <w:rsid w:val="00356119"/>
    <w:rsid w:val="00356D4D"/>
    <w:rsid w:val="003573CF"/>
    <w:rsid w:val="003611D4"/>
    <w:rsid w:val="0036185F"/>
    <w:rsid w:val="00361996"/>
    <w:rsid w:val="00365BFD"/>
    <w:rsid w:val="00366225"/>
    <w:rsid w:val="0036661D"/>
    <w:rsid w:val="00367126"/>
    <w:rsid w:val="00371058"/>
    <w:rsid w:val="00371B90"/>
    <w:rsid w:val="00372726"/>
    <w:rsid w:val="00372A59"/>
    <w:rsid w:val="003733B3"/>
    <w:rsid w:val="00374FA9"/>
    <w:rsid w:val="0037535F"/>
    <w:rsid w:val="00375766"/>
    <w:rsid w:val="00375E78"/>
    <w:rsid w:val="00376736"/>
    <w:rsid w:val="00377646"/>
    <w:rsid w:val="00377A2D"/>
    <w:rsid w:val="00377BEC"/>
    <w:rsid w:val="003807F9"/>
    <w:rsid w:val="00382965"/>
    <w:rsid w:val="00383E32"/>
    <w:rsid w:val="00383EAC"/>
    <w:rsid w:val="0038499C"/>
    <w:rsid w:val="00384F28"/>
    <w:rsid w:val="0038777B"/>
    <w:rsid w:val="00387C54"/>
    <w:rsid w:val="0039056D"/>
    <w:rsid w:val="0039057A"/>
    <w:rsid w:val="00390B89"/>
    <w:rsid w:val="0039198C"/>
    <w:rsid w:val="00392072"/>
    <w:rsid w:val="003925D4"/>
    <w:rsid w:val="003934DC"/>
    <w:rsid w:val="00393516"/>
    <w:rsid w:val="003936CB"/>
    <w:rsid w:val="00393A38"/>
    <w:rsid w:val="0039425E"/>
    <w:rsid w:val="003945A5"/>
    <w:rsid w:val="00395760"/>
    <w:rsid w:val="00395CFA"/>
    <w:rsid w:val="00396531"/>
    <w:rsid w:val="00397D8B"/>
    <w:rsid w:val="003A01D6"/>
    <w:rsid w:val="003A02D9"/>
    <w:rsid w:val="003A09A4"/>
    <w:rsid w:val="003A1C90"/>
    <w:rsid w:val="003A1F7F"/>
    <w:rsid w:val="003A279B"/>
    <w:rsid w:val="003A2A35"/>
    <w:rsid w:val="003A2E17"/>
    <w:rsid w:val="003A302E"/>
    <w:rsid w:val="003A309F"/>
    <w:rsid w:val="003A460F"/>
    <w:rsid w:val="003A51AF"/>
    <w:rsid w:val="003A57F9"/>
    <w:rsid w:val="003A5E0B"/>
    <w:rsid w:val="003A61C4"/>
    <w:rsid w:val="003A6B68"/>
    <w:rsid w:val="003A6E23"/>
    <w:rsid w:val="003A7433"/>
    <w:rsid w:val="003B012B"/>
    <w:rsid w:val="003B0155"/>
    <w:rsid w:val="003B0FD7"/>
    <w:rsid w:val="003B23E1"/>
    <w:rsid w:val="003B3625"/>
    <w:rsid w:val="003B393E"/>
    <w:rsid w:val="003B3F4B"/>
    <w:rsid w:val="003B4145"/>
    <w:rsid w:val="003B427C"/>
    <w:rsid w:val="003B4C13"/>
    <w:rsid w:val="003B4C23"/>
    <w:rsid w:val="003B5785"/>
    <w:rsid w:val="003B5878"/>
    <w:rsid w:val="003B6323"/>
    <w:rsid w:val="003C011E"/>
    <w:rsid w:val="003C085A"/>
    <w:rsid w:val="003C3908"/>
    <w:rsid w:val="003C4182"/>
    <w:rsid w:val="003C7588"/>
    <w:rsid w:val="003D0802"/>
    <w:rsid w:val="003D0A80"/>
    <w:rsid w:val="003D130E"/>
    <w:rsid w:val="003D1698"/>
    <w:rsid w:val="003D2460"/>
    <w:rsid w:val="003D3415"/>
    <w:rsid w:val="003D3AE2"/>
    <w:rsid w:val="003D3E34"/>
    <w:rsid w:val="003D586D"/>
    <w:rsid w:val="003D7A28"/>
    <w:rsid w:val="003E1140"/>
    <w:rsid w:val="003E2A00"/>
    <w:rsid w:val="003E3BF9"/>
    <w:rsid w:val="003E3C70"/>
    <w:rsid w:val="003E4BD4"/>
    <w:rsid w:val="003E4C99"/>
    <w:rsid w:val="003E5FA2"/>
    <w:rsid w:val="003E6263"/>
    <w:rsid w:val="003E790E"/>
    <w:rsid w:val="003E7A41"/>
    <w:rsid w:val="003F0937"/>
    <w:rsid w:val="003F1162"/>
    <w:rsid w:val="003F28B9"/>
    <w:rsid w:val="003F31CB"/>
    <w:rsid w:val="003F3AFE"/>
    <w:rsid w:val="003F50EE"/>
    <w:rsid w:val="003F5931"/>
    <w:rsid w:val="003F6F98"/>
    <w:rsid w:val="0040051A"/>
    <w:rsid w:val="00400D19"/>
    <w:rsid w:val="00401552"/>
    <w:rsid w:val="004016E0"/>
    <w:rsid w:val="00403179"/>
    <w:rsid w:val="00403629"/>
    <w:rsid w:val="00403B55"/>
    <w:rsid w:val="00405744"/>
    <w:rsid w:val="004069B8"/>
    <w:rsid w:val="00407E0F"/>
    <w:rsid w:val="0041183A"/>
    <w:rsid w:val="00413A7D"/>
    <w:rsid w:val="00413C8F"/>
    <w:rsid w:val="00413E85"/>
    <w:rsid w:val="004142C6"/>
    <w:rsid w:val="0041450B"/>
    <w:rsid w:val="00414569"/>
    <w:rsid w:val="00414B2D"/>
    <w:rsid w:val="004163A7"/>
    <w:rsid w:val="00416442"/>
    <w:rsid w:val="00417C43"/>
    <w:rsid w:val="00417D4C"/>
    <w:rsid w:val="004208AD"/>
    <w:rsid w:val="00420F06"/>
    <w:rsid w:val="004211A2"/>
    <w:rsid w:val="0042129B"/>
    <w:rsid w:val="00421BFF"/>
    <w:rsid w:val="00423A12"/>
    <w:rsid w:val="00424DF2"/>
    <w:rsid w:val="00425239"/>
    <w:rsid w:val="004255A8"/>
    <w:rsid w:val="004257F6"/>
    <w:rsid w:val="00425880"/>
    <w:rsid w:val="00425904"/>
    <w:rsid w:val="00425E43"/>
    <w:rsid w:val="00425F77"/>
    <w:rsid w:val="004263D2"/>
    <w:rsid w:val="00426EFE"/>
    <w:rsid w:val="00430C56"/>
    <w:rsid w:val="004310D2"/>
    <w:rsid w:val="00431C30"/>
    <w:rsid w:val="00431CCE"/>
    <w:rsid w:val="00432291"/>
    <w:rsid w:val="0043284A"/>
    <w:rsid w:val="00432B01"/>
    <w:rsid w:val="004333BC"/>
    <w:rsid w:val="00433815"/>
    <w:rsid w:val="004342B8"/>
    <w:rsid w:val="0043437B"/>
    <w:rsid w:val="004357F8"/>
    <w:rsid w:val="00435C18"/>
    <w:rsid w:val="004372A8"/>
    <w:rsid w:val="00440741"/>
    <w:rsid w:val="00441365"/>
    <w:rsid w:val="004415AD"/>
    <w:rsid w:val="00442A63"/>
    <w:rsid w:val="00442D27"/>
    <w:rsid w:val="004430B0"/>
    <w:rsid w:val="00443224"/>
    <w:rsid w:val="00443AF6"/>
    <w:rsid w:val="00444D4E"/>
    <w:rsid w:val="00446159"/>
    <w:rsid w:val="00446E95"/>
    <w:rsid w:val="004474B1"/>
    <w:rsid w:val="00447500"/>
    <w:rsid w:val="0045026A"/>
    <w:rsid w:val="00452671"/>
    <w:rsid w:val="0045273C"/>
    <w:rsid w:val="00453E27"/>
    <w:rsid w:val="004545F0"/>
    <w:rsid w:val="00454673"/>
    <w:rsid w:val="00454A08"/>
    <w:rsid w:val="0045588E"/>
    <w:rsid w:val="004603F5"/>
    <w:rsid w:val="00461363"/>
    <w:rsid w:val="004616C5"/>
    <w:rsid w:val="00461BD2"/>
    <w:rsid w:val="00461E6B"/>
    <w:rsid w:val="0046371F"/>
    <w:rsid w:val="0046385F"/>
    <w:rsid w:val="00463892"/>
    <w:rsid w:val="00464AB2"/>
    <w:rsid w:val="0046701A"/>
    <w:rsid w:val="00470F34"/>
    <w:rsid w:val="004713D7"/>
    <w:rsid w:val="00472378"/>
    <w:rsid w:val="0047310C"/>
    <w:rsid w:val="0047374A"/>
    <w:rsid w:val="00473CBC"/>
    <w:rsid w:val="0047489E"/>
    <w:rsid w:val="00476D64"/>
    <w:rsid w:val="004772E9"/>
    <w:rsid w:val="00480297"/>
    <w:rsid w:val="00481D4F"/>
    <w:rsid w:val="0048355C"/>
    <w:rsid w:val="00483B5B"/>
    <w:rsid w:val="00483CB0"/>
    <w:rsid w:val="0048474B"/>
    <w:rsid w:val="00486CE4"/>
    <w:rsid w:val="00486EF6"/>
    <w:rsid w:val="004876FA"/>
    <w:rsid w:val="0048774B"/>
    <w:rsid w:val="00490A24"/>
    <w:rsid w:val="00490DCB"/>
    <w:rsid w:val="00491115"/>
    <w:rsid w:val="00491F0B"/>
    <w:rsid w:val="004925F9"/>
    <w:rsid w:val="0049308C"/>
    <w:rsid w:val="00493CE0"/>
    <w:rsid w:val="0049451A"/>
    <w:rsid w:val="004974AA"/>
    <w:rsid w:val="00497B04"/>
    <w:rsid w:val="004A0000"/>
    <w:rsid w:val="004A0D18"/>
    <w:rsid w:val="004A1312"/>
    <w:rsid w:val="004A183A"/>
    <w:rsid w:val="004A1918"/>
    <w:rsid w:val="004A1F7B"/>
    <w:rsid w:val="004A2495"/>
    <w:rsid w:val="004A2A59"/>
    <w:rsid w:val="004A68DB"/>
    <w:rsid w:val="004A6AC4"/>
    <w:rsid w:val="004B0949"/>
    <w:rsid w:val="004B09CF"/>
    <w:rsid w:val="004B1058"/>
    <w:rsid w:val="004B1E0F"/>
    <w:rsid w:val="004B21BC"/>
    <w:rsid w:val="004B21E0"/>
    <w:rsid w:val="004B375C"/>
    <w:rsid w:val="004B3DC0"/>
    <w:rsid w:val="004B5E1E"/>
    <w:rsid w:val="004B7233"/>
    <w:rsid w:val="004B7A66"/>
    <w:rsid w:val="004C1A8D"/>
    <w:rsid w:val="004C1F39"/>
    <w:rsid w:val="004C2CDA"/>
    <w:rsid w:val="004C2F45"/>
    <w:rsid w:val="004C458D"/>
    <w:rsid w:val="004C54C3"/>
    <w:rsid w:val="004C5712"/>
    <w:rsid w:val="004D064E"/>
    <w:rsid w:val="004D0E87"/>
    <w:rsid w:val="004D12D1"/>
    <w:rsid w:val="004D1591"/>
    <w:rsid w:val="004D1A63"/>
    <w:rsid w:val="004D1B37"/>
    <w:rsid w:val="004D1D66"/>
    <w:rsid w:val="004D2BF2"/>
    <w:rsid w:val="004D2E9F"/>
    <w:rsid w:val="004D3387"/>
    <w:rsid w:val="004D3A49"/>
    <w:rsid w:val="004D44C5"/>
    <w:rsid w:val="004D5B02"/>
    <w:rsid w:val="004D6451"/>
    <w:rsid w:val="004D768E"/>
    <w:rsid w:val="004E2027"/>
    <w:rsid w:val="004E23A6"/>
    <w:rsid w:val="004E2735"/>
    <w:rsid w:val="004E4FBA"/>
    <w:rsid w:val="004E555A"/>
    <w:rsid w:val="004F03FE"/>
    <w:rsid w:val="004F13F5"/>
    <w:rsid w:val="004F235F"/>
    <w:rsid w:val="004F33F5"/>
    <w:rsid w:val="004F341E"/>
    <w:rsid w:val="004F36D1"/>
    <w:rsid w:val="004F4492"/>
    <w:rsid w:val="004F5654"/>
    <w:rsid w:val="004F59E5"/>
    <w:rsid w:val="004F6A12"/>
    <w:rsid w:val="004F7394"/>
    <w:rsid w:val="004F7AD6"/>
    <w:rsid w:val="004F7F75"/>
    <w:rsid w:val="0050051D"/>
    <w:rsid w:val="00500C5F"/>
    <w:rsid w:val="005012CF"/>
    <w:rsid w:val="00502D95"/>
    <w:rsid w:val="00503E4B"/>
    <w:rsid w:val="00503F8D"/>
    <w:rsid w:val="005053DA"/>
    <w:rsid w:val="00506083"/>
    <w:rsid w:val="00506925"/>
    <w:rsid w:val="005073EF"/>
    <w:rsid w:val="0051026A"/>
    <w:rsid w:val="0051117A"/>
    <w:rsid w:val="00512439"/>
    <w:rsid w:val="00513A09"/>
    <w:rsid w:val="005149FB"/>
    <w:rsid w:val="00514C10"/>
    <w:rsid w:val="0051539E"/>
    <w:rsid w:val="00517898"/>
    <w:rsid w:val="00517A17"/>
    <w:rsid w:val="00517CBE"/>
    <w:rsid w:val="00520EF9"/>
    <w:rsid w:val="00521A95"/>
    <w:rsid w:val="00522DDB"/>
    <w:rsid w:val="005230B1"/>
    <w:rsid w:val="005234F1"/>
    <w:rsid w:val="00523DA9"/>
    <w:rsid w:val="00524383"/>
    <w:rsid w:val="005246AF"/>
    <w:rsid w:val="005259C9"/>
    <w:rsid w:val="00525DBD"/>
    <w:rsid w:val="00525E58"/>
    <w:rsid w:val="005314C7"/>
    <w:rsid w:val="00531A3E"/>
    <w:rsid w:val="005321B8"/>
    <w:rsid w:val="00532363"/>
    <w:rsid w:val="005340B8"/>
    <w:rsid w:val="0053533B"/>
    <w:rsid w:val="00536670"/>
    <w:rsid w:val="005405E2"/>
    <w:rsid w:val="00540D4C"/>
    <w:rsid w:val="00541427"/>
    <w:rsid w:val="00541F07"/>
    <w:rsid w:val="005425EC"/>
    <w:rsid w:val="00543088"/>
    <w:rsid w:val="0054326D"/>
    <w:rsid w:val="00543F04"/>
    <w:rsid w:val="005447CD"/>
    <w:rsid w:val="00544A69"/>
    <w:rsid w:val="00544FD2"/>
    <w:rsid w:val="00545341"/>
    <w:rsid w:val="00545378"/>
    <w:rsid w:val="0054576B"/>
    <w:rsid w:val="0054670D"/>
    <w:rsid w:val="00546777"/>
    <w:rsid w:val="00546BDB"/>
    <w:rsid w:val="00546DCD"/>
    <w:rsid w:val="005503FD"/>
    <w:rsid w:val="0055040F"/>
    <w:rsid w:val="00550644"/>
    <w:rsid w:val="00551427"/>
    <w:rsid w:val="005514EE"/>
    <w:rsid w:val="005529A8"/>
    <w:rsid w:val="00552AE1"/>
    <w:rsid w:val="00552E2E"/>
    <w:rsid w:val="00553124"/>
    <w:rsid w:val="00553EAB"/>
    <w:rsid w:val="00554490"/>
    <w:rsid w:val="00554B10"/>
    <w:rsid w:val="00554BDF"/>
    <w:rsid w:val="00556388"/>
    <w:rsid w:val="0055723C"/>
    <w:rsid w:val="005575D5"/>
    <w:rsid w:val="00560B48"/>
    <w:rsid w:val="00561981"/>
    <w:rsid w:val="005624E7"/>
    <w:rsid w:val="00563827"/>
    <w:rsid w:val="005638AD"/>
    <w:rsid w:val="0056416A"/>
    <w:rsid w:val="005647B6"/>
    <w:rsid w:val="0056499C"/>
    <w:rsid w:val="005663E7"/>
    <w:rsid w:val="00566804"/>
    <w:rsid w:val="00570145"/>
    <w:rsid w:val="00570569"/>
    <w:rsid w:val="00571C27"/>
    <w:rsid w:val="00572255"/>
    <w:rsid w:val="005731EC"/>
    <w:rsid w:val="0057329A"/>
    <w:rsid w:val="0057363C"/>
    <w:rsid w:val="00574AAA"/>
    <w:rsid w:val="00574BB6"/>
    <w:rsid w:val="0057516A"/>
    <w:rsid w:val="005755B2"/>
    <w:rsid w:val="0057581C"/>
    <w:rsid w:val="0057599D"/>
    <w:rsid w:val="00576BFA"/>
    <w:rsid w:val="005800C3"/>
    <w:rsid w:val="005803C9"/>
    <w:rsid w:val="00580AC9"/>
    <w:rsid w:val="00580DB1"/>
    <w:rsid w:val="00582311"/>
    <w:rsid w:val="0058234F"/>
    <w:rsid w:val="00582B93"/>
    <w:rsid w:val="00583543"/>
    <w:rsid w:val="00583FD5"/>
    <w:rsid w:val="005844E9"/>
    <w:rsid w:val="00584A21"/>
    <w:rsid w:val="00585151"/>
    <w:rsid w:val="00586C7B"/>
    <w:rsid w:val="0059137B"/>
    <w:rsid w:val="0059181F"/>
    <w:rsid w:val="00592AA0"/>
    <w:rsid w:val="005941A5"/>
    <w:rsid w:val="00595076"/>
    <w:rsid w:val="0059521F"/>
    <w:rsid w:val="005954A8"/>
    <w:rsid w:val="00595D30"/>
    <w:rsid w:val="0059617B"/>
    <w:rsid w:val="005967EC"/>
    <w:rsid w:val="00597ABB"/>
    <w:rsid w:val="00597EBB"/>
    <w:rsid w:val="005A0437"/>
    <w:rsid w:val="005A060C"/>
    <w:rsid w:val="005A27F9"/>
    <w:rsid w:val="005A2F03"/>
    <w:rsid w:val="005A3C18"/>
    <w:rsid w:val="005A47F1"/>
    <w:rsid w:val="005A518E"/>
    <w:rsid w:val="005A53AB"/>
    <w:rsid w:val="005A5406"/>
    <w:rsid w:val="005A702D"/>
    <w:rsid w:val="005A70F0"/>
    <w:rsid w:val="005B1174"/>
    <w:rsid w:val="005B268E"/>
    <w:rsid w:val="005B568E"/>
    <w:rsid w:val="005B5F3E"/>
    <w:rsid w:val="005B72BE"/>
    <w:rsid w:val="005B7D63"/>
    <w:rsid w:val="005C0789"/>
    <w:rsid w:val="005C0EF5"/>
    <w:rsid w:val="005C15F0"/>
    <w:rsid w:val="005C1C8C"/>
    <w:rsid w:val="005C24D1"/>
    <w:rsid w:val="005C32BF"/>
    <w:rsid w:val="005C3A05"/>
    <w:rsid w:val="005C3D72"/>
    <w:rsid w:val="005C4F10"/>
    <w:rsid w:val="005C5089"/>
    <w:rsid w:val="005C6778"/>
    <w:rsid w:val="005C68C7"/>
    <w:rsid w:val="005C6D6C"/>
    <w:rsid w:val="005C7FC2"/>
    <w:rsid w:val="005D0EEE"/>
    <w:rsid w:val="005D25B1"/>
    <w:rsid w:val="005D78B8"/>
    <w:rsid w:val="005D7B5E"/>
    <w:rsid w:val="005E0568"/>
    <w:rsid w:val="005E12E1"/>
    <w:rsid w:val="005E3504"/>
    <w:rsid w:val="005E36F3"/>
    <w:rsid w:val="005E3945"/>
    <w:rsid w:val="005E7D19"/>
    <w:rsid w:val="005E7F69"/>
    <w:rsid w:val="005F1D44"/>
    <w:rsid w:val="005F2B4A"/>
    <w:rsid w:val="005F464C"/>
    <w:rsid w:val="005F4DB7"/>
    <w:rsid w:val="005F6214"/>
    <w:rsid w:val="005F627D"/>
    <w:rsid w:val="0060046E"/>
    <w:rsid w:val="006007F6"/>
    <w:rsid w:val="00600B05"/>
    <w:rsid w:val="00600B14"/>
    <w:rsid w:val="00601912"/>
    <w:rsid w:val="00601E57"/>
    <w:rsid w:val="00603822"/>
    <w:rsid w:val="00603A5D"/>
    <w:rsid w:val="00605422"/>
    <w:rsid w:val="00611201"/>
    <w:rsid w:val="00611948"/>
    <w:rsid w:val="006131F0"/>
    <w:rsid w:val="006137CA"/>
    <w:rsid w:val="00613F6C"/>
    <w:rsid w:val="00614861"/>
    <w:rsid w:val="00614C1E"/>
    <w:rsid w:val="00614DF8"/>
    <w:rsid w:val="00615202"/>
    <w:rsid w:val="006156AD"/>
    <w:rsid w:val="00615B63"/>
    <w:rsid w:val="006168C0"/>
    <w:rsid w:val="00616C5B"/>
    <w:rsid w:val="006174F2"/>
    <w:rsid w:val="00617ADE"/>
    <w:rsid w:val="00617CC5"/>
    <w:rsid w:val="00617DC0"/>
    <w:rsid w:val="00620395"/>
    <w:rsid w:val="006208BB"/>
    <w:rsid w:val="0062229F"/>
    <w:rsid w:val="0062319E"/>
    <w:rsid w:val="00623658"/>
    <w:rsid w:val="00623949"/>
    <w:rsid w:val="00625938"/>
    <w:rsid w:val="00626C3B"/>
    <w:rsid w:val="00626C90"/>
    <w:rsid w:val="0062769B"/>
    <w:rsid w:val="00630E1A"/>
    <w:rsid w:val="00631246"/>
    <w:rsid w:val="00632C00"/>
    <w:rsid w:val="00633700"/>
    <w:rsid w:val="00633F30"/>
    <w:rsid w:val="006355B0"/>
    <w:rsid w:val="006360E6"/>
    <w:rsid w:val="0063726D"/>
    <w:rsid w:val="006372C8"/>
    <w:rsid w:val="0064045B"/>
    <w:rsid w:val="0064297D"/>
    <w:rsid w:val="00642CE2"/>
    <w:rsid w:val="00642D47"/>
    <w:rsid w:val="006436C0"/>
    <w:rsid w:val="006437E0"/>
    <w:rsid w:val="006445AF"/>
    <w:rsid w:val="006449FD"/>
    <w:rsid w:val="00645675"/>
    <w:rsid w:val="00645CCB"/>
    <w:rsid w:val="00646141"/>
    <w:rsid w:val="0064653C"/>
    <w:rsid w:val="00646A5C"/>
    <w:rsid w:val="00647FC6"/>
    <w:rsid w:val="0065220A"/>
    <w:rsid w:val="006540FA"/>
    <w:rsid w:val="0065426A"/>
    <w:rsid w:val="00654E8D"/>
    <w:rsid w:val="006554EE"/>
    <w:rsid w:val="00655C5A"/>
    <w:rsid w:val="00656798"/>
    <w:rsid w:val="00656907"/>
    <w:rsid w:val="00657DE1"/>
    <w:rsid w:val="006601ED"/>
    <w:rsid w:val="00660AAC"/>
    <w:rsid w:val="0066119E"/>
    <w:rsid w:val="006614DC"/>
    <w:rsid w:val="00662107"/>
    <w:rsid w:val="00662C49"/>
    <w:rsid w:val="0066479F"/>
    <w:rsid w:val="00664EA0"/>
    <w:rsid w:val="00665057"/>
    <w:rsid w:val="0066524A"/>
    <w:rsid w:val="00667145"/>
    <w:rsid w:val="00670275"/>
    <w:rsid w:val="00670C7C"/>
    <w:rsid w:val="0067215A"/>
    <w:rsid w:val="006754FD"/>
    <w:rsid w:val="0067731F"/>
    <w:rsid w:val="00677DAF"/>
    <w:rsid w:val="006806A8"/>
    <w:rsid w:val="00680B89"/>
    <w:rsid w:val="00681510"/>
    <w:rsid w:val="006823C3"/>
    <w:rsid w:val="006828B8"/>
    <w:rsid w:val="00682C9D"/>
    <w:rsid w:val="00682CDF"/>
    <w:rsid w:val="0068302F"/>
    <w:rsid w:val="00683155"/>
    <w:rsid w:val="00683205"/>
    <w:rsid w:val="00684C25"/>
    <w:rsid w:val="00684D63"/>
    <w:rsid w:val="00684D8A"/>
    <w:rsid w:val="0068517D"/>
    <w:rsid w:val="00685415"/>
    <w:rsid w:val="0068541A"/>
    <w:rsid w:val="00685718"/>
    <w:rsid w:val="006869BB"/>
    <w:rsid w:val="006878AF"/>
    <w:rsid w:val="006879B6"/>
    <w:rsid w:val="006905AD"/>
    <w:rsid w:val="006908D1"/>
    <w:rsid w:val="00691372"/>
    <w:rsid w:val="0069175E"/>
    <w:rsid w:val="006918E4"/>
    <w:rsid w:val="00692293"/>
    <w:rsid w:val="00693757"/>
    <w:rsid w:val="00695AF8"/>
    <w:rsid w:val="00695F63"/>
    <w:rsid w:val="00696B32"/>
    <w:rsid w:val="00697603"/>
    <w:rsid w:val="006A12F0"/>
    <w:rsid w:val="006A1796"/>
    <w:rsid w:val="006A1996"/>
    <w:rsid w:val="006A3705"/>
    <w:rsid w:val="006A4EB6"/>
    <w:rsid w:val="006A5169"/>
    <w:rsid w:val="006A52AD"/>
    <w:rsid w:val="006A5604"/>
    <w:rsid w:val="006A5E03"/>
    <w:rsid w:val="006A61B0"/>
    <w:rsid w:val="006A745E"/>
    <w:rsid w:val="006A7D13"/>
    <w:rsid w:val="006B1E3D"/>
    <w:rsid w:val="006B616F"/>
    <w:rsid w:val="006B6C61"/>
    <w:rsid w:val="006B70C5"/>
    <w:rsid w:val="006C0C71"/>
    <w:rsid w:val="006C108C"/>
    <w:rsid w:val="006C12AB"/>
    <w:rsid w:val="006C154E"/>
    <w:rsid w:val="006C1D50"/>
    <w:rsid w:val="006C2D8F"/>
    <w:rsid w:val="006C3532"/>
    <w:rsid w:val="006C377F"/>
    <w:rsid w:val="006C5989"/>
    <w:rsid w:val="006C6883"/>
    <w:rsid w:val="006C6CD6"/>
    <w:rsid w:val="006C7980"/>
    <w:rsid w:val="006D2534"/>
    <w:rsid w:val="006D2CBC"/>
    <w:rsid w:val="006D3170"/>
    <w:rsid w:val="006D3CF4"/>
    <w:rsid w:val="006D43B3"/>
    <w:rsid w:val="006D476E"/>
    <w:rsid w:val="006D4B46"/>
    <w:rsid w:val="006D4E83"/>
    <w:rsid w:val="006D5231"/>
    <w:rsid w:val="006D5B0A"/>
    <w:rsid w:val="006D5F69"/>
    <w:rsid w:val="006D6C7B"/>
    <w:rsid w:val="006D7B76"/>
    <w:rsid w:val="006E4204"/>
    <w:rsid w:val="006E4646"/>
    <w:rsid w:val="006E4727"/>
    <w:rsid w:val="006E4897"/>
    <w:rsid w:val="006E49C5"/>
    <w:rsid w:val="006E4B1A"/>
    <w:rsid w:val="006E54B6"/>
    <w:rsid w:val="006E5DD0"/>
    <w:rsid w:val="006E67C1"/>
    <w:rsid w:val="006E67F0"/>
    <w:rsid w:val="006E7930"/>
    <w:rsid w:val="006E7C63"/>
    <w:rsid w:val="006E7F3C"/>
    <w:rsid w:val="006F07F8"/>
    <w:rsid w:val="006F0BAC"/>
    <w:rsid w:val="006F0FF8"/>
    <w:rsid w:val="006F13D7"/>
    <w:rsid w:val="006F15AD"/>
    <w:rsid w:val="006F2FE2"/>
    <w:rsid w:val="006F30B9"/>
    <w:rsid w:val="006F3513"/>
    <w:rsid w:val="006F4598"/>
    <w:rsid w:val="006F4A84"/>
    <w:rsid w:val="006F4F23"/>
    <w:rsid w:val="006F5016"/>
    <w:rsid w:val="006F532C"/>
    <w:rsid w:val="006F5F44"/>
    <w:rsid w:val="006F6C23"/>
    <w:rsid w:val="006F7034"/>
    <w:rsid w:val="006F7B68"/>
    <w:rsid w:val="00700413"/>
    <w:rsid w:val="0070066D"/>
    <w:rsid w:val="00701243"/>
    <w:rsid w:val="0070449A"/>
    <w:rsid w:val="007054C4"/>
    <w:rsid w:val="0070697F"/>
    <w:rsid w:val="00706B58"/>
    <w:rsid w:val="007075C4"/>
    <w:rsid w:val="007075F1"/>
    <w:rsid w:val="007121A2"/>
    <w:rsid w:val="00712762"/>
    <w:rsid w:val="00712B5B"/>
    <w:rsid w:val="00713528"/>
    <w:rsid w:val="0071401B"/>
    <w:rsid w:val="007142C7"/>
    <w:rsid w:val="00715403"/>
    <w:rsid w:val="00715C74"/>
    <w:rsid w:val="007166D8"/>
    <w:rsid w:val="007166F1"/>
    <w:rsid w:val="00716DAF"/>
    <w:rsid w:val="0071701F"/>
    <w:rsid w:val="00720F44"/>
    <w:rsid w:val="00721FC4"/>
    <w:rsid w:val="00723518"/>
    <w:rsid w:val="0072371D"/>
    <w:rsid w:val="007237E9"/>
    <w:rsid w:val="00723FFC"/>
    <w:rsid w:val="007246D6"/>
    <w:rsid w:val="007247B7"/>
    <w:rsid w:val="00726FA3"/>
    <w:rsid w:val="00727055"/>
    <w:rsid w:val="0072755E"/>
    <w:rsid w:val="0073042C"/>
    <w:rsid w:val="007307BA"/>
    <w:rsid w:val="00730900"/>
    <w:rsid w:val="0073208C"/>
    <w:rsid w:val="00732184"/>
    <w:rsid w:val="00733742"/>
    <w:rsid w:val="0073408F"/>
    <w:rsid w:val="0073477C"/>
    <w:rsid w:val="0073498F"/>
    <w:rsid w:val="007350D4"/>
    <w:rsid w:val="00735A96"/>
    <w:rsid w:val="00737EFA"/>
    <w:rsid w:val="007408F3"/>
    <w:rsid w:val="00746899"/>
    <w:rsid w:val="00747619"/>
    <w:rsid w:val="0075083F"/>
    <w:rsid w:val="007508B7"/>
    <w:rsid w:val="0075092E"/>
    <w:rsid w:val="007516F3"/>
    <w:rsid w:val="00753169"/>
    <w:rsid w:val="00756628"/>
    <w:rsid w:val="00756D80"/>
    <w:rsid w:val="00757049"/>
    <w:rsid w:val="007571E0"/>
    <w:rsid w:val="00757B0B"/>
    <w:rsid w:val="00757CBA"/>
    <w:rsid w:val="00760128"/>
    <w:rsid w:val="00761F84"/>
    <w:rsid w:val="007630F8"/>
    <w:rsid w:val="00764081"/>
    <w:rsid w:val="0076477C"/>
    <w:rsid w:val="00764DEC"/>
    <w:rsid w:val="00766AC7"/>
    <w:rsid w:val="007674F2"/>
    <w:rsid w:val="00770F77"/>
    <w:rsid w:val="00771EC6"/>
    <w:rsid w:val="00773293"/>
    <w:rsid w:val="00773B6E"/>
    <w:rsid w:val="00775600"/>
    <w:rsid w:val="00777975"/>
    <w:rsid w:val="007808CA"/>
    <w:rsid w:val="00781A87"/>
    <w:rsid w:val="00781F6A"/>
    <w:rsid w:val="00782ADD"/>
    <w:rsid w:val="00782E64"/>
    <w:rsid w:val="00783643"/>
    <w:rsid w:val="007840A1"/>
    <w:rsid w:val="007842C5"/>
    <w:rsid w:val="00784583"/>
    <w:rsid w:val="00784CA8"/>
    <w:rsid w:val="00787D5A"/>
    <w:rsid w:val="00787EF7"/>
    <w:rsid w:val="007918F8"/>
    <w:rsid w:val="00791F77"/>
    <w:rsid w:val="007930BA"/>
    <w:rsid w:val="007939E5"/>
    <w:rsid w:val="0079475E"/>
    <w:rsid w:val="00796626"/>
    <w:rsid w:val="007972E7"/>
    <w:rsid w:val="00797827"/>
    <w:rsid w:val="00797D4A"/>
    <w:rsid w:val="007A08DD"/>
    <w:rsid w:val="007A1965"/>
    <w:rsid w:val="007A244F"/>
    <w:rsid w:val="007A2593"/>
    <w:rsid w:val="007A260F"/>
    <w:rsid w:val="007A2B1F"/>
    <w:rsid w:val="007A2D66"/>
    <w:rsid w:val="007A3545"/>
    <w:rsid w:val="007A4453"/>
    <w:rsid w:val="007A54B4"/>
    <w:rsid w:val="007A6907"/>
    <w:rsid w:val="007A6FD6"/>
    <w:rsid w:val="007A703A"/>
    <w:rsid w:val="007B075F"/>
    <w:rsid w:val="007B0C50"/>
    <w:rsid w:val="007B1294"/>
    <w:rsid w:val="007B1924"/>
    <w:rsid w:val="007B2C89"/>
    <w:rsid w:val="007B552A"/>
    <w:rsid w:val="007B57A9"/>
    <w:rsid w:val="007B6303"/>
    <w:rsid w:val="007B7411"/>
    <w:rsid w:val="007B748C"/>
    <w:rsid w:val="007B77A5"/>
    <w:rsid w:val="007B7CB3"/>
    <w:rsid w:val="007C17B8"/>
    <w:rsid w:val="007C3EB5"/>
    <w:rsid w:val="007C437B"/>
    <w:rsid w:val="007C4A12"/>
    <w:rsid w:val="007C4FE0"/>
    <w:rsid w:val="007C53AE"/>
    <w:rsid w:val="007C5CBF"/>
    <w:rsid w:val="007C5E90"/>
    <w:rsid w:val="007C629D"/>
    <w:rsid w:val="007C630F"/>
    <w:rsid w:val="007C6362"/>
    <w:rsid w:val="007C6998"/>
    <w:rsid w:val="007C6D65"/>
    <w:rsid w:val="007C6EB4"/>
    <w:rsid w:val="007C6F66"/>
    <w:rsid w:val="007C7E32"/>
    <w:rsid w:val="007D040B"/>
    <w:rsid w:val="007D152F"/>
    <w:rsid w:val="007D16FE"/>
    <w:rsid w:val="007D3170"/>
    <w:rsid w:val="007D3E9A"/>
    <w:rsid w:val="007D4E31"/>
    <w:rsid w:val="007D619C"/>
    <w:rsid w:val="007D72BE"/>
    <w:rsid w:val="007E16EE"/>
    <w:rsid w:val="007E2970"/>
    <w:rsid w:val="007E508D"/>
    <w:rsid w:val="007E568D"/>
    <w:rsid w:val="007E5D3B"/>
    <w:rsid w:val="007E617A"/>
    <w:rsid w:val="007E617D"/>
    <w:rsid w:val="007E6671"/>
    <w:rsid w:val="007E673E"/>
    <w:rsid w:val="007E7607"/>
    <w:rsid w:val="007E776E"/>
    <w:rsid w:val="007E7893"/>
    <w:rsid w:val="007F00F4"/>
    <w:rsid w:val="007F0187"/>
    <w:rsid w:val="007F02A4"/>
    <w:rsid w:val="007F093F"/>
    <w:rsid w:val="007F0D7D"/>
    <w:rsid w:val="007F1F18"/>
    <w:rsid w:val="007F1F59"/>
    <w:rsid w:val="007F29F2"/>
    <w:rsid w:val="007F2C26"/>
    <w:rsid w:val="007F3224"/>
    <w:rsid w:val="007F4923"/>
    <w:rsid w:val="007F5299"/>
    <w:rsid w:val="007F5651"/>
    <w:rsid w:val="007F58C7"/>
    <w:rsid w:val="007F7889"/>
    <w:rsid w:val="00800395"/>
    <w:rsid w:val="008014DF"/>
    <w:rsid w:val="008016F7"/>
    <w:rsid w:val="00801B28"/>
    <w:rsid w:val="008024FB"/>
    <w:rsid w:val="008026DA"/>
    <w:rsid w:val="0080415D"/>
    <w:rsid w:val="008058F6"/>
    <w:rsid w:val="008065CF"/>
    <w:rsid w:val="008069DE"/>
    <w:rsid w:val="00811187"/>
    <w:rsid w:val="00814B21"/>
    <w:rsid w:val="00815311"/>
    <w:rsid w:val="008158AE"/>
    <w:rsid w:val="00815956"/>
    <w:rsid w:val="008204AF"/>
    <w:rsid w:val="00820A40"/>
    <w:rsid w:val="00821B99"/>
    <w:rsid w:val="00823275"/>
    <w:rsid w:val="008242D9"/>
    <w:rsid w:val="00824FDA"/>
    <w:rsid w:val="008250ED"/>
    <w:rsid w:val="00825AB3"/>
    <w:rsid w:val="008272A0"/>
    <w:rsid w:val="00827497"/>
    <w:rsid w:val="00827C4D"/>
    <w:rsid w:val="00830B29"/>
    <w:rsid w:val="00830C6F"/>
    <w:rsid w:val="00831DEF"/>
    <w:rsid w:val="0083245A"/>
    <w:rsid w:val="0083313F"/>
    <w:rsid w:val="008331D5"/>
    <w:rsid w:val="00834906"/>
    <w:rsid w:val="00834D69"/>
    <w:rsid w:val="00835D47"/>
    <w:rsid w:val="00836030"/>
    <w:rsid w:val="00837D97"/>
    <w:rsid w:val="008401D2"/>
    <w:rsid w:val="0084052B"/>
    <w:rsid w:val="00841248"/>
    <w:rsid w:val="008418EA"/>
    <w:rsid w:val="00841A96"/>
    <w:rsid w:val="0084210A"/>
    <w:rsid w:val="008422DA"/>
    <w:rsid w:val="00842C99"/>
    <w:rsid w:val="008434F3"/>
    <w:rsid w:val="00843A13"/>
    <w:rsid w:val="00845C9C"/>
    <w:rsid w:val="00847520"/>
    <w:rsid w:val="0084789E"/>
    <w:rsid w:val="00847E04"/>
    <w:rsid w:val="0085106C"/>
    <w:rsid w:val="008521D9"/>
    <w:rsid w:val="0085238C"/>
    <w:rsid w:val="00852516"/>
    <w:rsid w:val="00852CA8"/>
    <w:rsid w:val="00852F34"/>
    <w:rsid w:val="008535BA"/>
    <w:rsid w:val="00853BA1"/>
    <w:rsid w:val="00853E16"/>
    <w:rsid w:val="00853E33"/>
    <w:rsid w:val="008548DA"/>
    <w:rsid w:val="00855033"/>
    <w:rsid w:val="00856B2C"/>
    <w:rsid w:val="00856E9F"/>
    <w:rsid w:val="00857414"/>
    <w:rsid w:val="008629E5"/>
    <w:rsid w:val="00862D90"/>
    <w:rsid w:val="00863774"/>
    <w:rsid w:val="00864AA1"/>
    <w:rsid w:val="00865DE0"/>
    <w:rsid w:val="0086678A"/>
    <w:rsid w:val="008669DC"/>
    <w:rsid w:val="00867D77"/>
    <w:rsid w:val="00872F3F"/>
    <w:rsid w:val="0087302E"/>
    <w:rsid w:val="0087427E"/>
    <w:rsid w:val="00875408"/>
    <w:rsid w:val="00875800"/>
    <w:rsid w:val="00875A16"/>
    <w:rsid w:val="00875CA2"/>
    <w:rsid w:val="00876529"/>
    <w:rsid w:val="008802CA"/>
    <w:rsid w:val="00881614"/>
    <w:rsid w:val="0088270B"/>
    <w:rsid w:val="00886091"/>
    <w:rsid w:val="00886DD6"/>
    <w:rsid w:val="00887252"/>
    <w:rsid w:val="0088749B"/>
    <w:rsid w:val="00887D1C"/>
    <w:rsid w:val="00891B42"/>
    <w:rsid w:val="00892757"/>
    <w:rsid w:val="0089490D"/>
    <w:rsid w:val="008949D8"/>
    <w:rsid w:val="00895156"/>
    <w:rsid w:val="00895863"/>
    <w:rsid w:val="008959C2"/>
    <w:rsid w:val="00896A1C"/>
    <w:rsid w:val="00897AAE"/>
    <w:rsid w:val="008A104A"/>
    <w:rsid w:val="008A25A5"/>
    <w:rsid w:val="008A2ABB"/>
    <w:rsid w:val="008A37DD"/>
    <w:rsid w:val="008A49A5"/>
    <w:rsid w:val="008A5254"/>
    <w:rsid w:val="008A67DC"/>
    <w:rsid w:val="008A7C20"/>
    <w:rsid w:val="008B0802"/>
    <w:rsid w:val="008B19A6"/>
    <w:rsid w:val="008B20E5"/>
    <w:rsid w:val="008B275F"/>
    <w:rsid w:val="008B45D2"/>
    <w:rsid w:val="008B46F4"/>
    <w:rsid w:val="008B481E"/>
    <w:rsid w:val="008B48E5"/>
    <w:rsid w:val="008B4D09"/>
    <w:rsid w:val="008B54B6"/>
    <w:rsid w:val="008B6100"/>
    <w:rsid w:val="008C0912"/>
    <w:rsid w:val="008C0AEB"/>
    <w:rsid w:val="008C1312"/>
    <w:rsid w:val="008C22B9"/>
    <w:rsid w:val="008C34C2"/>
    <w:rsid w:val="008C5334"/>
    <w:rsid w:val="008C55D9"/>
    <w:rsid w:val="008C658C"/>
    <w:rsid w:val="008C6948"/>
    <w:rsid w:val="008C7CE4"/>
    <w:rsid w:val="008D142B"/>
    <w:rsid w:val="008D21EC"/>
    <w:rsid w:val="008D2343"/>
    <w:rsid w:val="008D2850"/>
    <w:rsid w:val="008D42B0"/>
    <w:rsid w:val="008D4451"/>
    <w:rsid w:val="008D4ACE"/>
    <w:rsid w:val="008D7DB1"/>
    <w:rsid w:val="008D7E6B"/>
    <w:rsid w:val="008E19C6"/>
    <w:rsid w:val="008E23C1"/>
    <w:rsid w:val="008E30FC"/>
    <w:rsid w:val="008E402B"/>
    <w:rsid w:val="008E5713"/>
    <w:rsid w:val="008E5FC2"/>
    <w:rsid w:val="008E6C92"/>
    <w:rsid w:val="008E7FE1"/>
    <w:rsid w:val="008F0B77"/>
    <w:rsid w:val="008F1CD3"/>
    <w:rsid w:val="008F20CA"/>
    <w:rsid w:val="008F2351"/>
    <w:rsid w:val="008F279C"/>
    <w:rsid w:val="008F2C32"/>
    <w:rsid w:val="008F2CCD"/>
    <w:rsid w:val="008F3C16"/>
    <w:rsid w:val="008F3E3B"/>
    <w:rsid w:val="008F48A6"/>
    <w:rsid w:val="008F4A6A"/>
    <w:rsid w:val="008F554D"/>
    <w:rsid w:val="008F68BC"/>
    <w:rsid w:val="008F6B74"/>
    <w:rsid w:val="008F75C4"/>
    <w:rsid w:val="008F78BB"/>
    <w:rsid w:val="008F7AA9"/>
    <w:rsid w:val="00901975"/>
    <w:rsid w:val="00902488"/>
    <w:rsid w:val="00903CB4"/>
    <w:rsid w:val="00904E0C"/>
    <w:rsid w:val="00905A9A"/>
    <w:rsid w:val="00906A5D"/>
    <w:rsid w:val="009072BB"/>
    <w:rsid w:val="00907593"/>
    <w:rsid w:val="0091040E"/>
    <w:rsid w:val="00910D29"/>
    <w:rsid w:val="009115AB"/>
    <w:rsid w:val="00913494"/>
    <w:rsid w:val="009140D3"/>
    <w:rsid w:val="0091550E"/>
    <w:rsid w:val="00916B16"/>
    <w:rsid w:val="00916DEC"/>
    <w:rsid w:val="009176CB"/>
    <w:rsid w:val="00917E54"/>
    <w:rsid w:val="00917E83"/>
    <w:rsid w:val="00920C65"/>
    <w:rsid w:val="00921147"/>
    <w:rsid w:val="00924083"/>
    <w:rsid w:val="0092436A"/>
    <w:rsid w:val="009256F6"/>
    <w:rsid w:val="009266FA"/>
    <w:rsid w:val="0093094C"/>
    <w:rsid w:val="00931702"/>
    <w:rsid w:val="009330B9"/>
    <w:rsid w:val="00933996"/>
    <w:rsid w:val="00933B55"/>
    <w:rsid w:val="0093461F"/>
    <w:rsid w:val="0093526D"/>
    <w:rsid w:val="009370EF"/>
    <w:rsid w:val="00937B25"/>
    <w:rsid w:val="009400B3"/>
    <w:rsid w:val="00940AD4"/>
    <w:rsid w:val="00941103"/>
    <w:rsid w:val="00942F90"/>
    <w:rsid w:val="00943733"/>
    <w:rsid w:val="00944AE2"/>
    <w:rsid w:val="00945640"/>
    <w:rsid w:val="00945F87"/>
    <w:rsid w:val="00945F8B"/>
    <w:rsid w:val="00946AEA"/>
    <w:rsid w:val="009504AB"/>
    <w:rsid w:val="00951085"/>
    <w:rsid w:val="00951CF7"/>
    <w:rsid w:val="00953560"/>
    <w:rsid w:val="00954D1A"/>
    <w:rsid w:val="00954EF9"/>
    <w:rsid w:val="009552D3"/>
    <w:rsid w:val="009570B7"/>
    <w:rsid w:val="009600D4"/>
    <w:rsid w:val="00960A94"/>
    <w:rsid w:val="009626F1"/>
    <w:rsid w:val="00965D9C"/>
    <w:rsid w:val="009667DD"/>
    <w:rsid w:val="00967622"/>
    <w:rsid w:val="0097043B"/>
    <w:rsid w:val="009720E0"/>
    <w:rsid w:val="0097248A"/>
    <w:rsid w:val="009730A5"/>
    <w:rsid w:val="0097393C"/>
    <w:rsid w:val="00973A6C"/>
    <w:rsid w:val="00973D11"/>
    <w:rsid w:val="0097732E"/>
    <w:rsid w:val="009802EE"/>
    <w:rsid w:val="00980F82"/>
    <w:rsid w:val="00981288"/>
    <w:rsid w:val="00981E50"/>
    <w:rsid w:val="00982800"/>
    <w:rsid w:val="00982965"/>
    <w:rsid w:val="009833F2"/>
    <w:rsid w:val="0098355B"/>
    <w:rsid w:val="0098423A"/>
    <w:rsid w:val="00984397"/>
    <w:rsid w:val="0098476B"/>
    <w:rsid w:val="009861A1"/>
    <w:rsid w:val="00986ECE"/>
    <w:rsid w:val="00986EF3"/>
    <w:rsid w:val="009908DA"/>
    <w:rsid w:val="00991AFA"/>
    <w:rsid w:val="00991D75"/>
    <w:rsid w:val="00992E5B"/>
    <w:rsid w:val="00993249"/>
    <w:rsid w:val="00993FE0"/>
    <w:rsid w:val="0099474C"/>
    <w:rsid w:val="00994792"/>
    <w:rsid w:val="00995DAE"/>
    <w:rsid w:val="009965DF"/>
    <w:rsid w:val="009975CD"/>
    <w:rsid w:val="00997D67"/>
    <w:rsid w:val="009A020F"/>
    <w:rsid w:val="009A0472"/>
    <w:rsid w:val="009A04FB"/>
    <w:rsid w:val="009A10FE"/>
    <w:rsid w:val="009A2251"/>
    <w:rsid w:val="009A4A56"/>
    <w:rsid w:val="009A4E33"/>
    <w:rsid w:val="009A59AB"/>
    <w:rsid w:val="009A65C1"/>
    <w:rsid w:val="009A6795"/>
    <w:rsid w:val="009A6A16"/>
    <w:rsid w:val="009A7C29"/>
    <w:rsid w:val="009B132F"/>
    <w:rsid w:val="009B3B83"/>
    <w:rsid w:val="009B46B4"/>
    <w:rsid w:val="009B5FD4"/>
    <w:rsid w:val="009B6B22"/>
    <w:rsid w:val="009B731D"/>
    <w:rsid w:val="009C0E19"/>
    <w:rsid w:val="009C1478"/>
    <w:rsid w:val="009C38D7"/>
    <w:rsid w:val="009C39CF"/>
    <w:rsid w:val="009C423E"/>
    <w:rsid w:val="009C632C"/>
    <w:rsid w:val="009C6B9B"/>
    <w:rsid w:val="009C6C02"/>
    <w:rsid w:val="009C70BA"/>
    <w:rsid w:val="009C768E"/>
    <w:rsid w:val="009D0B50"/>
    <w:rsid w:val="009D1946"/>
    <w:rsid w:val="009D22AA"/>
    <w:rsid w:val="009D22BE"/>
    <w:rsid w:val="009D2A81"/>
    <w:rsid w:val="009D2AC5"/>
    <w:rsid w:val="009D344F"/>
    <w:rsid w:val="009D3F25"/>
    <w:rsid w:val="009D5FA4"/>
    <w:rsid w:val="009D5FDA"/>
    <w:rsid w:val="009D610E"/>
    <w:rsid w:val="009D70AF"/>
    <w:rsid w:val="009D7FF7"/>
    <w:rsid w:val="009E004B"/>
    <w:rsid w:val="009E0471"/>
    <w:rsid w:val="009E0CBB"/>
    <w:rsid w:val="009E2956"/>
    <w:rsid w:val="009E2F2B"/>
    <w:rsid w:val="009E6EA5"/>
    <w:rsid w:val="009E77C8"/>
    <w:rsid w:val="009F0CE0"/>
    <w:rsid w:val="009F1556"/>
    <w:rsid w:val="009F2F3F"/>
    <w:rsid w:val="009F347A"/>
    <w:rsid w:val="009F3C35"/>
    <w:rsid w:val="009F3F07"/>
    <w:rsid w:val="009F56C3"/>
    <w:rsid w:val="009F5F98"/>
    <w:rsid w:val="009F63D8"/>
    <w:rsid w:val="009F6478"/>
    <w:rsid w:val="009F6C04"/>
    <w:rsid w:val="009F6E8C"/>
    <w:rsid w:val="009F7100"/>
    <w:rsid w:val="009F73CF"/>
    <w:rsid w:val="00A00EAD"/>
    <w:rsid w:val="00A01041"/>
    <w:rsid w:val="00A01AF4"/>
    <w:rsid w:val="00A01E54"/>
    <w:rsid w:val="00A03A8B"/>
    <w:rsid w:val="00A04A17"/>
    <w:rsid w:val="00A04DCC"/>
    <w:rsid w:val="00A065AB"/>
    <w:rsid w:val="00A06DCA"/>
    <w:rsid w:val="00A076FD"/>
    <w:rsid w:val="00A07A01"/>
    <w:rsid w:val="00A10241"/>
    <w:rsid w:val="00A10AA2"/>
    <w:rsid w:val="00A10B62"/>
    <w:rsid w:val="00A11D16"/>
    <w:rsid w:val="00A12266"/>
    <w:rsid w:val="00A13155"/>
    <w:rsid w:val="00A16182"/>
    <w:rsid w:val="00A16CBA"/>
    <w:rsid w:val="00A21D3B"/>
    <w:rsid w:val="00A256A0"/>
    <w:rsid w:val="00A25FD6"/>
    <w:rsid w:val="00A30074"/>
    <w:rsid w:val="00A3263C"/>
    <w:rsid w:val="00A33541"/>
    <w:rsid w:val="00A340BB"/>
    <w:rsid w:val="00A34274"/>
    <w:rsid w:val="00A342F4"/>
    <w:rsid w:val="00A35262"/>
    <w:rsid w:val="00A35700"/>
    <w:rsid w:val="00A3689F"/>
    <w:rsid w:val="00A409CE"/>
    <w:rsid w:val="00A42149"/>
    <w:rsid w:val="00A42693"/>
    <w:rsid w:val="00A44372"/>
    <w:rsid w:val="00A45968"/>
    <w:rsid w:val="00A46CBF"/>
    <w:rsid w:val="00A5080C"/>
    <w:rsid w:val="00A50A4A"/>
    <w:rsid w:val="00A5118F"/>
    <w:rsid w:val="00A53AD4"/>
    <w:rsid w:val="00A53B55"/>
    <w:rsid w:val="00A53C24"/>
    <w:rsid w:val="00A541A0"/>
    <w:rsid w:val="00A55203"/>
    <w:rsid w:val="00A56804"/>
    <w:rsid w:val="00A5760A"/>
    <w:rsid w:val="00A57A58"/>
    <w:rsid w:val="00A57C95"/>
    <w:rsid w:val="00A6047F"/>
    <w:rsid w:val="00A609B0"/>
    <w:rsid w:val="00A61A48"/>
    <w:rsid w:val="00A62347"/>
    <w:rsid w:val="00A638E2"/>
    <w:rsid w:val="00A648C8"/>
    <w:rsid w:val="00A65C8B"/>
    <w:rsid w:val="00A65F48"/>
    <w:rsid w:val="00A67B84"/>
    <w:rsid w:val="00A67CE8"/>
    <w:rsid w:val="00A67FFA"/>
    <w:rsid w:val="00A707B2"/>
    <w:rsid w:val="00A71075"/>
    <w:rsid w:val="00A71773"/>
    <w:rsid w:val="00A73C2F"/>
    <w:rsid w:val="00A74161"/>
    <w:rsid w:val="00A74869"/>
    <w:rsid w:val="00A7493E"/>
    <w:rsid w:val="00A74C70"/>
    <w:rsid w:val="00A75E21"/>
    <w:rsid w:val="00A7691F"/>
    <w:rsid w:val="00A77165"/>
    <w:rsid w:val="00A77E9F"/>
    <w:rsid w:val="00A810DD"/>
    <w:rsid w:val="00A81198"/>
    <w:rsid w:val="00A81BBF"/>
    <w:rsid w:val="00A84585"/>
    <w:rsid w:val="00A8471A"/>
    <w:rsid w:val="00A85B21"/>
    <w:rsid w:val="00A86607"/>
    <w:rsid w:val="00A86FF5"/>
    <w:rsid w:val="00A8731D"/>
    <w:rsid w:val="00A874EA"/>
    <w:rsid w:val="00A87B22"/>
    <w:rsid w:val="00A9063D"/>
    <w:rsid w:val="00A90964"/>
    <w:rsid w:val="00A90EE4"/>
    <w:rsid w:val="00A925F3"/>
    <w:rsid w:val="00A941E3"/>
    <w:rsid w:val="00A96909"/>
    <w:rsid w:val="00A972E4"/>
    <w:rsid w:val="00A972E8"/>
    <w:rsid w:val="00A97740"/>
    <w:rsid w:val="00AA0D61"/>
    <w:rsid w:val="00AA0FC5"/>
    <w:rsid w:val="00AA1781"/>
    <w:rsid w:val="00AA1E46"/>
    <w:rsid w:val="00AA2056"/>
    <w:rsid w:val="00AA20F7"/>
    <w:rsid w:val="00AA336A"/>
    <w:rsid w:val="00AA3C05"/>
    <w:rsid w:val="00AA4025"/>
    <w:rsid w:val="00AA4241"/>
    <w:rsid w:val="00AA4C17"/>
    <w:rsid w:val="00AB0B14"/>
    <w:rsid w:val="00AB1649"/>
    <w:rsid w:val="00AB2798"/>
    <w:rsid w:val="00AB2DDE"/>
    <w:rsid w:val="00AB34B8"/>
    <w:rsid w:val="00AB371E"/>
    <w:rsid w:val="00AB3D46"/>
    <w:rsid w:val="00AB3DBE"/>
    <w:rsid w:val="00AB41C9"/>
    <w:rsid w:val="00AB49F7"/>
    <w:rsid w:val="00AB5921"/>
    <w:rsid w:val="00AB6183"/>
    <w:rsid w:val="00AB66F9"/>
    <w:rsid w:val="00AB6A06"/>
    <w:rsid w:val="00AB7A07"/>
    <w:rsid w:val="00AB7F45"/>
    <w:rsid w:val="00AC0972"/>
    <w:rsid w:val="00AC0C9A"/>
    <w:rsid w:val="00AC118B"/>
    <w:rsid w:val="00AC35CD"/>
    <w:rsid w:val="00AC3848"/>
    <w:rsid w:val="00AC46B9"/>
    <w:rsid w:val="00AC488A"/>
    <w:rsid w:val="00AC4946"/>
    <w:rsid w:val="00AC4B8E"/>
    <w:rsid w:val="00AC563B"/>
    <w:rsid w:val="00AC63FD"/>
    <w:rsid w:val="00AC6BE8"/>
    <w:rsid w:val="00AC7F30"/>
    <w:rsid w:val="00AC7FE2"/>
    <w:rsid w:val="00AD0108"/>
    <w:rsid w:val="00AD0588"/>
    <w:rsid w:val="00AD0FAB"/>
    <w:rsid w:val="00AD1EB5"/>
    <w:rsid w:val="00AD2DF7"/>
    <w:rsid w:val="00AD5242"/>
    <w:rsid w:val="00AD5DA6"/>
    <w:rsid w:val="00AD6970"/>
    <w:rsid w:val="00AD71F1"/>
    <w:rsid w:val="00AD7DD5"/>
    <w:rsid w:val="00AE1228"/>
    <w:rsid w:val="00AE1BA1"/>
    <w:rsid w:val="00AE1EB9"/>
    <w:rsid w:val="00AE1FFC"/>
    <w:rsid w:val="00AE2A7C"/>
    <w:rsid w:val="00AE36BF"/>
    <w:rsid w:val="00AE3D0E"/>
    <w:rsid w:val="00AE5A96"/>
    <w:rsid w:val="00AE5D8B"/>
    <w:rsid w:val="00AE7B77"/>
    <w:rsid w:val="00AF424E"/>
    <w:rsid w:val="00AF4AAB"/>
    <w:rsid w:val="00AF4BB3"/>
    <w:rsid w:val="00AF5D13"/>
    <w:rsid w:val="00AF5EC2"/>
    <w:rsid w:val="00AF73AD"/>
    <w:rsid w:val="00B00581"/>
    <w:rsid w:val="00B0286A"/>
    <w:rsid w:val="00B029BF"/>
    <w:rsid w:val="00B045C5"/>
    <w:rsid w:val="00B054D7"/>
    <w:rsid w:val="00B05C6A"/>
    <w:rsid w:val="00B109B6"/>
    <w:rsid w:val="00B10C3A"/>
    <w:rsid w:val="00B137DB"/>
    <w:rsid w:val="00B13B48"/>
    <w:rsid w:val="00B13C90"/>
    <w:rsid w:val="00B14377"/>
    <w:rsid w:val="00B1458E"/>
    <w:rsid w:val="00B14774"/>
    <w:rsid w:val="00B15D1B"/>
    <w:rsid w:val="00B166E2"/>
    <w:rsid w:val="00B17AB3"/>
    <w:rsid w:val="00B17ECA"/>
    <w:rsid w:val="00B20473"/>
    <w:rsid w:val="00B21AC9"/>
    <w:rsid w:val="00B230C4"/>
    <w:rsid w:val="00B246BC"/>
    <w:rsid w:val="00B24A80"/>
    <w:rsid w:val="00B259C4"/>
    <w:rsid w:val="00B25EDB"/>
    <w:rsid w:val="00B27016"/>
    <w:rsid w:val="00B276C9"/>
    <w:rsid w:val="00B27C90"/>
    <w:rsid w:val="00B300C3"/>
    <w:rsid w:val="00B30424"/>
    <w:rsid w:val="00B30F83"/>
    <w:rsid w:val="00B313E0"/>
    <w:rsid w:val="00B3182D"/>
    <w:rsid w:val="00B31C9F"/>
    <w:rsid w:val="00B3418B"/>
    <w:rsid w:val="00B34308"/>
    <w:rsid w:val="00B3628A"/>
    <w:rsid w:val="00B375F4"/>
    <w:rsid w:val="00B406C0"/>
    <w:rsid w:val="00B41041"/>
    <w:rsid w:val="00B4351B"/>
    <w:rsid w:val="00B43737"/>
    <w:rsid w:val="00B45163"/>
    <w:rsid w:val="00B4630B"/>
    <w:rsid w:val="00B46AB8"/>
    <w:rsid w:val="00B47455"/>
    <w:rsid w:val="00B475EC"/>
    <w:rsid w:val="00B513E7"/>
    <w:rsid w:val="00B518DE"/>
    <w:rsid w:val="00B52A56"/>
    <w:rsid w:val="00B53493"/>
    <w:rsid w:val="00B55359"/>
    <w:rsid w:val="00B55384"/>
    <w:rsid w:val="00B5570F"/>
    <w:rsid w:val="00B56D71"/>
    <w:rsid w:val="00B57180"/>
    <w:rsid w:val="00B575C9"/>
    <w:rsid w:val="00B60B0C"/>
    <w:rsid w:val="00B60D03"/>
    <w:rsid w:val="00B61794"/>
    <w:rsid w:val="00B617E8"/>
    <w:rsid w:val="00B6193D"/>
    <w:rsid w:val="00B625C3"/>
    <w:rsid w:val="00B62AA8"/>
    <w:rsid w:val="00B62F63"/>
    <w:rsid w:val="00B63618"/>
    <w:rsid w:val="00B63EF8"/>
    <w:rsid w:val="00B64209"/>
    <w:rsid w:val="00B642BA"/>
    <w:rsid w:val="00B644E5"/>
    <w:rsid w:val="00B65624"/>
    <w:rsid w:val="00B67273"/>
    <w:rsid w:val="00B677C7"/>
    <w:rsid w:val="00B70049"/>
    <w:rsid w:val="00B7013F"/>
    <w:rsid w:val="00B71C78"/>
    <w:rsid w:val="00B71D1F"/>
    <w:rsid w:val="00B71E70"/>
    <w:rsid w:val="00B73CF1"/>
    <w:rsid w:val="00B76172"/>
    <w:rsid w:val="00B762E6"/>
    <w:rsid w:val="00B765E8"/>
    <w:rsid w:val="00B767C5"/>
    <w:rsid w:val="00B779E3"/>
    <w:rsid w:val="00B80BB0"/>
    <w:rsid w:val="00B81D64"/>
    <w:rsid w:val="00B82ECD"/>
    <w:rsid w:val="00B838CD"/>
    <w:rsid w:val="00B83A0E"/>
    <w:rsid w:val="00B84B06"/>
    <w:rsid w:val="00B84C01"/>
    <w:rsid w:val="00B852AD"/>
    <w:rsid w:val="00B85BCE"/>
    <w:rsid w:val="00B85C39"/>
    <w:rsid w:val="00B90052"/>
    <w:rsid w:val="00B901B2"/>
    <w:rsid w:val="00B90205"/>
    <w:rsid w:val="00B906EA"/>
    <w:rsid w:val="00B9185B"/>
    <w:rsid w:val="00B91B32"/>
    <w:rsid w:val="00B91CA1"/>
    <w:rsid w:val="00B9208B"/>
    <w:rsid w:val="00B93C4B"/>
    <w:rsid w:val="00B94566"/>
    <w:rsid w:val="00B95CC0"/>
    <w:rsid w:val="00B95DCC"/>
    <w:rsid w:val="00B961C7"/>
    <w:rsid w:val="00BA1DEB"/>
    <w:rsid w:val="00BA2952"/>
    <w:rsid w:val="00BA2B58"/>
    <w:rsid w:val="00BA48F2"/>
    <w:rsid w:val="00BA4CBC"/>
    <w:rsid w:val="00BA50B7"/>
    <w:rsid w:val="00BA7FF5"/>
    <w:rsid w:val="00BB0533"/>
    <w:rsid w:val="00BB0DFE"/>
    <w:rsid w:val="00BB168F"/>
    <w:rsid w:val="00BB291B"/>
    <w:rsid w:val="00BB47B8"/>
    <w:rsid w:val="00BB4FBE"/>
    <w:rsid w:val="00BB6143"/>
    <w:rsid w:val="00BB6493"/>
    <w:rsid w:val="00BB6F0A"/>
    <w:rsid w:val="00BC133C"/>
    <w:rsid w:val="00BC21C3"/>
    <w:rsid w:val="00BC32BB"/>
    <w:rsid w:val="00BC3871"/>
    <w:rsid w:val="00BC3E7B"/>
    <w:rsid w:val="00BC476E"/>
    <w:rsid w:val="00BC699A"/>
    <w:rsid w:val="00BC76E1"/>
    <w:rsid w:val="00BC7A07"/>
    <w:rsid w:val="00BD0010"/>
    <w:rsid w:val="00BD039F"/>
    <w:rsid w:val="00BD0DD6"/>
    <w:rsid w:val="00BD1D4A"/>
    <w:rsid w:val="00BD1DDD"/>
    <w:rsid w:val="00BD3EFB"/>
    <w:rsid w:val="00BD43D3"/>
    <w:rsid w:val="00BD4604"/>
    <w:rsid w:val="00BD4A68"/>
    <w:rsid w:val="00BD4CFC"/>
    <w:rsid w:val="00BD51D6"/>
    <w:rsid w:val="00BD5D68"/>
    <w:rsid w:val="00BD7338"/>
    <w:rsid w:val="00BD7D8F"/>
    <w:rsid w:val="00BE0313"/>
    <w:rsid w:val="00BE0C5A"/>
    <w:rsid w:val="00BE1A32"/>
    <w:rsid w:val="00BE2597"/>
    <w:rsid w:val="00BE38C8"/>
    <w:rsid w:val="00BE4102"/>
    <w:rsid w:val="00BE4A83"/>
    <w:rsid w:val="00BE509D"/>
    <w:rsid w:val="00BE549B"/>
    <w:rsid w:val="00BE662D"/>
    <w:rsid w:val="00BE6BE7"/>
    <w:rsid w:val="00BE752E"/>
    <w:rsid w:val="00BE7DC1"/>
    <w:rsid w:val="00BF066A"/>
    <w:rsid w:val="00BF0C98"/>
    <w:rsid w:val="00BF123E"/>
    <w:rsid w:val="00BF209F"/>
    <w:rsid w:val="00BF44DE"/>
    <w:rsid w:val="00BF49AF"/>
    <w:rsid w:val="00BF7707"/>
    <w:rsid w:val="00BF7C83"/>
    <w:rsid w:val="00BF7DED"/>
    <w:rsid w:val="00C0046B"/>
    <w:rsid w:val="00C00C27"/>
    <w:rsid w:val="00C01A32"/>
    <w:rsid w:val="00C0219C"/>
    <w:rsid w:val="00C027CD"/>
    <w:rsid w:val="00C02858"/>
    <w:rsid w:val="00C032F7"/>
    <w:rsid w:val="00C04363"/>
    <w:rsid w:val="00C04BCD"/>
    <w:rsid w:val="00C1061E"/>
    <w:rsid w:val="00C1237B"/>
    <w:rsid w:val="00C124A2"/>
    <w:rsid w:val="00C13FE1"/>
    <w:rsid w:val="00C15C17"/>
    <w:rsid w:val="00C15E25"/>
    <w:rsid w:val="00C15F24"/>
    <w:rsid w:val="00C15FEE"/>
    <w:rsid w:val="00C1626B"/>
    <w:rsid w:val="00C1634A"/>
    <w:rsid w:val="00C16977"/>
    <w:rsid w:val="00C16B56"/>
    <w:rsid w:val="00C1729D"/>
    <w:rsid w:val="00C176F5"/>
    <w:rsid w:val="00C2071D"/>
    <w:rsid w:val="00C2652F"/>
    <w:rsid w:val="00C26FCC"/>
    <w:rsid w:val="00C27FA6"/>
    <w:rsid w:val="00C30733"/>
    <w:rsid w:val="00C30C17"/>
    <w:rsid w:val="00C3226E"/>
    <w:rsid w:val="00C331C6"/>
    <w:rsid w:val="00C340A5"/>
    <w:rsid w:val="00C34396"/>
    <w:rsid w:val="00C35CFA"/>
    <w:rsid w:val="00C35F07"/>
    <w:rsid w:val="00C3735A"/>
    <w:rsid w:val="00C3759E"/>
    <w:rsid w:val="00C37663"/>
    <w:rsid w:val="00C378F2"/>
    <w:rsid w:val="00C406BB"/>
    <w:rsid w:val="00C4346E"/>
    <w:rsid w:val="00C435E1"/>
    <w:rsid w:val="00C43D15"/>
    <w:rsid w:val="00C44479"/>
    <w:rsid w:val="00C45033"/>
    <w:rsid w:val="00C45951"/>
    <w:rsid w:val="00C4684D"/>
    <w:rsid w:val="00C475AC"/>
    <w:rsid w:val="00C47ED3"/>
    <w:rsid w:val="00C508CB"/>
    <w:rsid w:val="00C51FB2"/>
    <w:rsid w:val="00C5237D"/>
    <w:rsid w:val="00C524A3"/>
    <w:rsid w:val="00C52DA4"/>
    <w:rsid w:val="00C53F30"/>
    <w:rsid w:val="00C542D2"/>
    <w:rsid w:val="00C54C62"/>
    <w:rsid w:val="00C56252"/>
    <w:rsid w:val="00C56E34"/>
    <w:rsid w:val="00C60FA0"/>
    <w:rsid w:val="00C60FB7"/>
    <w:rsid w:val="00C6129F"/>
    <w:rsid w:val="00C6199C"/>
    <w:rsid w:val="00C61FCA"/>
    <w:rsid w:val="00C63FEB"/>
    <w:rsid w:val="00C65666"/>
    <w:rsid w:val="00C65913"/>
    <w:rsid w:val="00C70C2D"/>
    <w:rsid w:val="00C73C83"/>
    <w:rsid w:val="00C73E51"/>
    <w:rsid w:val="00C7486B"/>
    <w:rsid w:val="00C75532"/>
    <w:rsid w:val="00C75D5A"/>
    <w:rsid w:val="00C75D6C"/>
    <w:rsid w:val="00C7751F"/>
    <w:rsid w:val="00C77A34"/>
    <w:rsid w:val="00C808E8"/>
    <w:rsid w:val="00C8245E"/>
    <w:rsid w:val="00C843BB"/>
    <w:rsid w:val="00C8674D"/>
    <w:rsid w:val="00C900D0"/>
    <w:rsid w:val="00C91AFC"/>
    <w:rsid w:val="00C91FB9"/>
    <w:rsid w:val="00C9380C"/>
    <w:rsid w:val="00C94109"/>
    <w:rsid w:val="00C94954"/>
    <w:rsid w:val="00C95003"/>
    <w:rsid w:val="00C9525E"/>
    <w:rsid w:val="00C9554F"/>
    <w:rsid w:val="00C95D80"/>
    <w:rsid w:val="00C964AB"/>
    <w:rsid w:val="00CA13BE"/>
    <w:rsid w:val="00CA1974"/>
    <w:rsid w:val="00CA1EA1"/>
    <w:rsid w:val="00CA207C"/>
    <w:rsid w:val="00CA26DB"/>
    <w:rsid w:val="00CA2FD1"/>
    <w:rsid w:val="00CA3112"/>
    <w:rsid w:val="00CA3DFF"/>
    <w:rsid w:val="00CA3F1A"/>
    <w:rsid w:val="00CA4107"/>
    <w:rsid w:val="00CA56BB"/>
    <w:rsid w:val="00CA5C28"/>
    <w:rsid w:val="00CA6A47"/>
    <w:rsid w:val="00CA7379"/>
    <w:rsid w:val="00CA7F88"/>
    <w:rsid w:val="00CB0538"/>
    <w:rsid w:val="00CB0720"/>
    <w:rsid w:val="00CB0B06"/>
    <w:rsid w:val="00CB0B35"/>
    <w:rsid w:val="00CB1748"/>
    <w:rsid w:val="00CB1F22"/>
    <w:rsid w:val="00CB21B0"/>
    <w:rsid w:val="00CB2976"/>
    <w:rsid w:val="00CB3D8C"/>
    <w:rsid w:val="00CB4862"/>
    <w:rsid w:val="00CB50C8"/>
    <w:rsid w:val="00CB562D"/>
    <w:rsid w:val="00CB6499"/>
    <w:rsid w:val="00CB651C"/>
    <w:rsid w:val="00CB6901"/>
    <w:rsid w:val="00CB6AB3"/>
    <w:rsid w:val="00CB735F"/>
    <w:rsid w:val="00CB7F19"/>
    <w:rsid w:val="00CC05BC"/>
    <w:rsid w:val="00CC0F3E"/>
    <w:rsid w:val="00CC21A6"/>
    <w:rsid w:val="00CC22FD"/>
    <w:rsid w:val="00CC245D"/>
    <w:rsid w:val="00CC2FF4"/>
    <w:rsid w:val="00CC32E9"/>
    <w:rsid w:val="00CC3BF6"/>
    <w:rsid w:val="00CC3C3F"/>
    <w:rsid w:val="00CC3EA2"/>
    <w:rsid w:val="00CC4598"/>
    <w:rsid w:val="00CC5434"/>
    <w:rsid w:val="00CC5A96"/>
    <w:rsid w:val="00CD27D4"/>
    <w:rsid w:val="00CD2BA6"/>
    <w:rsid w:val="00CD2C19"/>
    <w:rsid w:val="00CD31D5"/>
    <w:rsid w:val="00CD38FD"/>
    <w:rsid w:val="00CD4212"/>
    <w:rsid w:val="00CD4403"/>
    <w:rsid w:val="00CD5B23"/>
    <w:rsid w:val="00CD615D"/>
    <w:rsid w:val="00CD6B39"/>
    <w:rsid w:val="00CD6BEE"/>
    <w:rsid w:val="00CD7BD3"/>
    <w:rsid w:val="00CD7C18"/>
    <w:rsid w:val="00CE0339"/>
    <w:rsid w:val="00CE14B5"/>
    <w:rsid w:val="00CE2482"/>
    <w:rsid w:val="00CE2B60"/>
    <w:rsid w:val="00CE4B1B"/>
    <w:rsid w:val="00CE6E11"/>
    <w:rsid w:val="00CE6F81"/>
    <w:rsid w:val="00CE7C8D"/>
    <w:rsid w:val="00CF129A"/>
    <w:rsid w:val="00CF15FD"/>
    <w:rsid w:val="00CF1933"/>
    <w:rsid w:val="00CF297C"/>
    <w:rsid w:val="00CF3605"/>
    <w:rsid w:val="00CF4670"/>
    <w:rsid w:val="00CF4E2A"/>
    <w:rsid w:val="00CF744C"/>
    <w:rsid w:val="00CF798B"/>
    <w:rsid w:val="00D01363"/>
    <w:rsid w:val="00D013C4"/>
    <w:rsid w:val="00D01B07"/>
    <w:rsid w:val="00D021D4"/>
    <w:rsid w:val="00D02460"/>
    <w:rsid w:val="00D02563"/>
    <w:rsid w:val="00D02609"/>
    <w:rsid w:val="00D03004"/>
    <w:rsid w:val="00D0363F"/>
    <w:rsid w:val="00D03CE9"/>
    <w:rsid w:val="00D046DE"/>
    <w:rsid w:val="00D04E39"/>
    <w:rsid w:val="00D05402"/>
    <w:rsid w:val="00D05B39"/>
    <w:rsid w:val="00D05DCB"/>
    <w:rsid w:val="00D060ED"/>
    <w:rsid w:val="00D06A81"/>
    <w:rsid w:val="00D06B18"/>
    <w:rsid w:val="00D06E77"/>
    <w:rsid w:val="00D07F4F"/>
    <w:rsid w:val="00D100BC"/>
    <w:rsid w:val="00D10484"/>
    <w:rsid w:val="00D1077D"/>
    <w:rsid w:val="00D10828"/>
    <w:rsid w:val="00D10C8A"/>
    <w:rsid w:val="00D116C9"/>
    <w:rsid w:val="00D12F75"/>
    <w:rsid w:val="00D134F4"/>
    <w:rsid w:val="00D13832"/>
    <w:rsid w:val="00D1582F"/>
    <w:rsid w:val="00D16140"/>
    <w:rsid w:val="00D163B4"/>
    <w:rsid w:val="00D177C2"/>
    <w:rsid w:val="00D20478"/>
    <w:rsid w:val="00D211D2"/>
    <w:rsid w:val="00D21EB3"/>
    <w:rsid w:val="00D224C1"/>
    <w:rsid w:val="00D22AEF"/>
    <w:rsid w:val="00D2384B"/>
    <w:rsid w:val="00D2475D"/>
    <w:rsid w:val="00D25231"/>
    <w:rsid w:val="00D256E0"/>
    <w:rsid w:val="00D25713"/>
    <w:rsid w:val="00D25F74"/>
    <w:rsid w:val="00D26547"/>
    <w:rsid w:val="00D26D7F"/>
    <w:rsid w:val="00D275D8"/>
    <w:rsid w:val="00D27AF6"/>
    <w:rsid w:val="00D303E7"/>
    <w:rsid w:val="00D3126D"/>
    <w:rsid w:val="00D31A0A"/>
    <w:rsid w:val="00D330C4"/>
    <w:rsid w:val="00D3489A"/>
    <w:rsid w:val="00D35720"/>
    <w:rsid w:val="00D35AF8"/>
    <w:rsid w:val="00D36114"/>
    <w:rsid w:val="00D37411"/>
    <w:rsid w:val="00D37A50"/>
    <w:rsid w:val="00D37F18"/>
    <w:rsid w:val="00D4102E"/>
    <w:rsid w:val="00D4123A"/>
    <w:rsid w:val="00D41B4F"/>
    <w:rsid w:val="00D43229"/>
    <w:rsid w:val="00D43251"/>
    <w:rsid w:val="00D437F6"/>
    <w:rsid w:val="00D43DD4"/>
    <w:rsid w:val="00D444F5"/>
    <w:rsid w:val="00D44646"/>
    <w:rsid w:val="00D45CFE"/>
    <w:rsid w:val="00D46F84"/>
    <w:rsid w:val="00D50EA1"/>
    <w:rsid w:val="00D52036"/>
    <w:rsid w:val="00D52319"/>
    <w:rsid w:val="00D52773"/>
    <w:rsid w:val="00D527A8"/>
    <w:rsid w:val="00D52C42"/>
    <w:rsid w:val="00D5309B"/>
    <w:rsid w:val="00D53DF7"/>
    <w:rsid w:val="00D548CE"/>
    <w:rsid w:val="00D5526B"/>
    <w:rsid w:val="00D56011"/>
    <w:rsid w:val="00D56740"/>
    <w:rsid w:val="00D56E0D"/>
    <w:rsid w:val="00D5783B"/>
    <w:rsid w:val="00D6046E"/>
    <w:rsid w:val="00D617C0"/>
    <w:rsid w:val="00D61ABD"/>
    <w:rsid w:val="00D61ED8"/>
    <w:rsid w:val="00D645EF"/>
    <w:rsid w:val="00D646FB"/>
    <w:rsid w:val="00D64BAF"/>
    <w:rsid w:val="00D64E1F"/>
    <w:rsid w:val="00D652F3"/>
    <w:rsid w:val="00D6612E"/>
    <w:rsid w:val="00D6616B"/>
    <w:rsid w:val="00D66A55"/>
    <w:rsid w:val="00D67981"/>
    <w:rsid w:val="00D7000D"/>
    <w:rsid w:val="00D703DE"/>
    <w:rsid w:val="00D712B2"/>
    <w:rsid w:val="00D71C4D"/>
    <w:rsid w:val="00D7200D"/>
    <w:rsid w:val="00D722FA"/>
    <w:rsid w:val="00D73E2E"/>
    <w:rsid w:val="00D744E0"/>
    <w:rsid w:val="00D775BF"/>
    <w:rsid w:val="00D7769E"/>
    <w:rsid w:val="00D778E6"/>
    <w:rsid w:val="00D82817"/>
    <w:rsid w:val="00D8371A"/>
    <w:rsid w:val="00D840DD"/>
    <w:rsid w:val="00D844A5"/>
    <w:rsid w:val="00D84AC7"/>
    <w:rsid w:val="00D85634"/>
    <w:rsid w:val="00D86B0E"/>
    <w:rsid w:val="00D9054C"/>
    <w:rsid w:val="00D92075"/>
    <w:rsid w:val="00D92AB4"/>
    <w:rsid w:val="00D936C4"/>
    <w:rsid w:val="00D937FF"/>
    <w:rsid w:val="00D93BEF"/>
    <w:rsid w:val="00D94551"/>
    <w:rsid w:val="00D946E6"/>
    <w:rsid w:val="00D94B88"/>
    <w:rsid w:val="00D95559"/>
    <w:rsid w:val="00D9685B"/>
    <w:rsid w:val="00D972CD"/>
    <w:rsid w:val="00DA30EB"/>
    <w:rsid w:val="00DA34F5"/>
    <w:rsid w:val="00DA3B75"/>
    <w:rsid w:val="00DA428E"/>
    <w:rsid w:val="00DA499C"/>
    <w:rsid w:val="00DA4B86"/>
    <w:rsid w:val="00DA66EA"/>
    <w:rsid w:val="00DA70C4"/>
    <w:rsid w:val="00DA7DA5"/>
    <w:rsid w:val="00DB1920"/>
    <w:rsid w:val="00DB337C"/>
    <w:rsid w:val="00DB3B56"/>
    <w:rsid w:val="00DB4BC7"/>
    <w:rsid w:val="00DB531F"/>
    <w:rsid w:val="00DB58DF"/>
    <w:rsid w:val="00DB65C5"/>
    <w:rsid w:val="00DB7034"/>
    <w:rsid w:val="00DB7119"/>
    <w:rsid w:val="00DB7A9B"/>
    <w:rsid w:val="00DB7E04"/>
    <w:rsid w:val="00DC066B"/>
    <w:rsid w:val="00DC4082"/>
    <w:rsid w:val="00DC4350"/>
    <w:rsid w:val="00DC458B"/>
    <w:rsid w:val="00DC5C1D"/>
    <w:rsid w:val="00DC5DE1"/>
    <w:rsid w:val="00DC6746"/>
    <w:rsid w:val="00DC7258"/>
    <w:rsid w:val="00DC74A1"/>
    <w:rsid w:val="00DC7C0F"/>
    <w:rsid w:val="00DD0EAE"/>
    <w:rsid w:val="00DD0ECE"/>
    <w:rsid w:val="00DD24F3"/>
    <w:rsid w:val="00DD2D6F"/>
    <w:rsid w:val="00DD3750"/>
    <w:rsid w:val="00DD3ACD"/>
    <w:rsid w:val="00DD3FC2"/>
    <w:rsid w:val="00DD42A7"/>
    <w:rsid w:val="00DD46C6"/>
    <w:rsid w:val="00DD64B4"/>
    <w:rsid w:val="00DE10BE"/>
    <w:rsid w:val="00DE199F"/>
    <w:rsid w:val="00DE2795"/>
    <w:rsid w:val="00DE4451"/>
    <w:rsid w:val="00DE4531"/>
    <w:rsid w:val="00DE4D34"/>
    <w:rsid w:val="00DE5ACD"/>
    <w:rsid w:val="00DE62A0"/>
    <w:rsid w:val="00DE7432"/>
    <w:rsid w:val="00DF0715"/>
    <w:rsid w:val="00DF0991"/>
    <w:rsid w:val="00DF2BE9"/>
    <w:rsid w:val="00DF3B3D"/>
    <w:rsid w:val="00DF3CCA"/>
    <w:rsid w:val="00DF4A19"/>
    <w:rsid w:val="00DF4E0F"/>
    <w:rsid w:val="00DF576D"/>
    <w:rsid w:val="00DF5860"/>
    <w:rsid w:val="00DF5FE8"/>
    <w:rsid w:val="00DF6254"/>
    <w:rsid w:val="00DF7309"/>
    <w:rsid w:val="00DF7775"/>
    <w:rsid w:val="00E002E2"/>
    <w:rsid w:val="00E02791"/>
    <w:rsid w:val="00E02AE2"/>
    <w:rsid w:val="00E02D0A"/>
    <w:rsid w:val="00E03652"/>
    <w:rsid w:val="00E06128"/>
    <w:rsid w:val="00E06AF1"/>
    <w:rsid w:val="00E07164"/>
    <w:rsid w:val="00E10E59"/>
    <w:rsid w:val="00E11541"/>
    <w:rsid w:val="00E12743"/>
    <w:rsid w:val="00E13A0C"/>
    <w:rsid w:val="00E13F28"/>
    <w:rsid w:val="00E14C98"/>
    <w:rsid w:val="00E167E5"/>
    <w:rsid w:val="00E16B2E"/>
    <w:rsid w:val="00E17A13"/>
    <w:rsid w:val="00E208D8"/>
    <w:rsid w:val="00E20E29"/>
    <w:rsid w:val="00E213A3"/>
    <w:rsid w:val="00E21756"/>
    <w:rsid w:val="00E21E14"/>
    <w:rsid w:val="00E229F1"/>
    <w:rsid w:val="00E244EC"/>
    <w:rsid w:val="00E24DF3"/>
    <w:rsid w:val="00E2703E"/>
    <w:rsid w:val="00E31403"/>
    <w:rsid w:val="00E31731"/>
    <w:rsid w:val="00E31865"/>
    <w:rsid w:val="00E318FD"/>
    <w:rsid w:val="00E31B0B"/>
    <w:rsid w:val="00E336B2"/>
    <w:rsid w:val="00E3413E"/>
    <w:rsid w:val="00E34BC9"/>
    <w:rsid w:val="00E34C9D"/>
    <w:rsid w:val="00E40219"/>
    <w:rsid w:val="00E40A25"/>
    <w:rsid w:val="00E42CF1"/>
    <w:rsid w:val="00E4442B"/>
    <w:rsid w:val="00E44BE4"/>
    <w:rsid w:val="00E45AF5"/>
    <w:rsid w:val="00E46533"/>
    <w:rsid w:val="00E515FC"/>
    <w:rsid w:val="00E522F7"/>
    <w:rsid w:val="00E534BF"/>
    <w:rsid w:val="00E54712"/>
    <w:rsid w:val="00E54950"/>
    <w:rsid w:val="00E54F0E"/>
    <w:rsid w:val="00E555FB"/>
    <w:rsid w:val="00E55851"/>
    <w:rsid w:val="00E55DA3"/>
    <w:rsid w:val="00E55F7B"/>
    <w:rsid w:val="00E56956"/>
    <w:rsid w:val="00E56BA1"/>
    <w:rsid w:val="00E5702E"/>
    <w:rsid w:val="00E5736B"/>
    <w:rsid w:val="00E574C3"/>
    <w:rsid w:val="00E6091D"/>
    <w:rsid w:val="00E60AED"/>
    <w:rsid w:val="00E60CCD"/>
    <w:rsid w:val="00E60DE0"/>
    <w:rsid w:val="00E61340"/>
    <w:rsid w:val="00E6160E"/>
    <w:rsid w:val="00E61C74"/>
    <w:rsid w:val="00E63658"/>
    <w:rsid w:val="00E63E8E"/>
    <w:rsid w:val="00E6430B"/>
    <w:rsid w:val="00E66915"/>
    <w:rsid w:val="00E67776"/>
    <w:rsid w:val="00E705BB"/>
    <w:rsid w:val="00E70998"/>
    <w:rsid w:val="00E71E5D"/>
    <w:rsid w:val="00E73232"/>
    <w:rsid w:val="00E733B9"/>
    <w:rsid w:val="00E73A15"/>
    <w:rsid w:val="00E74DD5"/>
    <w:rsid w:val="00E7601A"/>
    <w:rsid w:val="00E76717"/>
    <w:rsid w:val="00E7748C"/>
    <w:rsid w:val="00E80866"/>
    <w:rsid w:val="00E80F25"/>
    <w:rsid w:val="00E82B80"/>
    <w:rsid w:val="00E82B81"/>
    <w:rsid w:val="00E83924"/>
    <w:rsid w:val="00E83A00"/>
    <w:rsid w:val="00E83DC0"/>
    <w:rsid w:val="00E83E8C"/>
    <w:rsid w:val="00E859DD"/>
    <w:rsid w:val="00E85A23"/>
    <w:rsid w:val="00E86870"/>
    <w:rsid w:val="00E86CA5"/>
    <w:rsid w:val="00E86E65"/>
    <w:rsid w:val="00E87262"/>
    <w:rsid w:val="00E902B0"/>
    <w:rsid w:val="00E90E82"/>
    <w:rsid w:val="00E91AE6"/>
    <w:rsid w:val="00E926B5"/>
    <w:rsid w:val="00E92882"/>
    <w:rsid w:val="00E92D1A"/>
    <w:rsid w:val="00E92F18"/>
    <w:rsid w:val="00E93FE9"/>
    <w:rsid w:val="00E94662"/>
    <w:rsid w:val="00E95177"/>
    <w:rsid w:val="00E95D32"/>
    <w:rsid w:val="00E96B51"/>
    <w:rsid w:val="00E96D65"/>
    <w:rsid w:val="00E9738F"/>
    <w:rsid w:val="00E97436"/>
    <w:rsid w:val="00E9745B"/>
    <w:rsid w:val="00EA0072"/>
    <w:rsid w:val="00EA01B8"/>
    <w:rsid w:val="00EA02CA"/>
    <w:rsid w:val="00EA047C"/>
    <w:rsid w:val="00EA0DA0"/>
    <w:rsid w:val="00EA2275"/>
    <w:rsid w:val="00EA22A6"/>
    <w:rsid w:val="00EA3C09"/>
    <w:rsid w:val="00EA4029"/>
    <w:rsid w:val="00EA4FD7"/>
    <w:rsid w:val="00EA68B6"/>
    <w:rsid w:val="00EA7A5A"/>
    <w:rsid w:val="00EA7D86"/>
    <w:rsid w:val="00EA7D98"/>
    <w:rsid w:val="00EB03DA"/>
    <w:rsid w:val="00EB0D77"/>
    <w:rsid w:val="00EB1901"/>
    <w:rsid w:val="00EB3367"/>
    <w:rsid w:val="00EB36AE"/>
    <w:rsid w:val="00EB479A"/>
    <w:rsid w:val="00EB5ABE"/>
    <w:rsid w:val="00EB62F8"/>
    <w:rsid w:val="00EB72C9"/>
    <w:rsid w:val="00EB767F"/>
    <w:rsid w:val="00EB7B85"/>
    <w:rsid w:val="00EC06B9"/>
    <w:rsid w:val="00EC14A1"/>
    <w:rsid w:val="00EC1784"/>
    <w:rsid w:val="00EC1788"/>
    <w:rsid w:val="00EC2C2E"/>
    <w:rsid w:val="00EC37DC"/>
    <w:rsid w:val="00EC390C"/>
    <w:rsid w:val="00EC3C66"/>
    <w:rsid w:val="00EC600B"/>
    <w:rsid w:val="00ED1427"/>
    <w:rsid w:val="00ED1BE8"/>
    <w:rsid w:val="00ED2005"/>
    <w:rsid w:val="00ED41DC"/>
    <w:rsid w:val="00ED501E"/>
    <w:rsid w:val="00ED590A"/>
    <w:rsid w:val="00ED59DA"/>
    <w:rsid w:val="00ED5D26"/>
    <w:rsid w:val="00ED711C"/>
    <w:rsid w:val="00ED7202"/>
    <w:rsid w:val="00ED7208"/>
    <w:rsid w:val="00ED72E5"/>
    <w:rsid w:val="00ED7B7F"/>
    <w:rsid w:val="00ED7FB3"/>
    <w:rsid w:val="00EE0A75"/>
    <w:rsid w:val="00EE1951"/>
    <w:rsid w:val="00EE1EE9"/>
    <w:rsid w:val="00EE2CDD"/>
    <w:rsid w:val="00EE4280"/>
    <w:rsid w:val="00EE447A"/>
    <w:rsid w:val="00EE6441"/>
    <w:rsid w:val="00EE7467"/>
    <w:rsid w:val="00EE7F3B"/>
    <w:rsid w:val="00EF06B5"/>
    <w:rsid w:val="00EF0839"/>
    <w:rsid w:val="00EF1309"/>
    <w:rsid w:val="00EF26F0"/>
    <w:rsid w:val="00EF2FC1"/>
    <w:rsid w:val="00EF338C"/>
    <w:rsid w:val="00EF35D6"/>
    <w:rsid w:val="00EF3AA0"/>
    <w:rsid w:val="00EF3BFC"/>
    <w:rsid w:val="00EF5CA0"/>
    <w:rsid w:val="00EF7532"/>
    <w:rsid w:val="00F002A9"/>
    <w:rsid w:val="00F00BDE"/>
    <w:rsid w:val="00F0207A"/>
    <w:rsid w:val="00F02D5B"/>
    <w:rsid w:val="00F030A1"/>
    <w:rsid w:val="00F0344E"/>
    <w:rsid w:val="00F04016"/>
    <w:rsid w:val="00F04C22"/>
    <w:rsid w:val="00F050A0"/>
    <w:rsid w:val="00F07134"/>
    <w:rsid w:val="00F074F5"/>
    <w:rsid w:val="00F07A3A"/>
    <w:rsid w:val="00F1062D"/>
    <w:rsid w:val="00F1073E"/>
    <w:rsid w:val="00F11B07"/>
    <w:rsid w:val="00F12A89"/>
    <w:rsid w:val="00F12AAE"/>
    <w:rsid w:val="00F12FCF"/>
    <w:rsid w:val="00F158BD"/>
    <w:rsid w:val="00F15B30"/>
    <w:rsid w:val="00F165C0"/>
    <w:rsid w:val="00F16A55"/>
    <w:rsid w:val="00F1735D"/>
    <w:rsid w:val="00F20850"/>
    <w:rsid w:val="00F20E49"/>
    <w:rsid w:val="00F213E0"/>
    <w:rsid w:val="00F2350A"/>
    <w:rsid w:val="00F23851"/>
    <w:rsid w:val="00F24CC0"/>
    <w:rsid w:val="00F2513E"/>
    <w:rsid w:val="00F25204"/>
    <w:rsid w:val="00F2617A"/>
    <w:rsid w:val="00F26A37"/>
    <w:rsid w:val="00F2706A"/>
    <w:rsid w:val="00F275F4"/>
    <w:rsid w:val="00F31A25"/>
    <w:rsid w:val="00F32158"/>
    <w:rsid w:val="00F328B2"/>
    <w:rsid w:val="00F32CCB"/>
    <w:rsid w:val="00F32E5D"/>
    <w:rsid w:val="00F33AD2"/>
    <w:rsid w:val="00F34382"/>
    <w:rsid w:val="00F357A2"/>
    <w:rsid w:val="00F36296"/>
    <w:rsid w:val="00F3682A"/>
    <w:rsid w:val="00F371DB"/>
    <w:rsid w:val="00F37284"/>
    <w:rsid w:val="00F375DC"/>
    <w:rsid w:val="00F37BB9"/>
    <w:rsid w:val="00F41737"/>
    <w:rsid w:val="00F42309"/>
    <w:rsid w:val="00F433D7"/>
    <w:rsid w:val="00F43612"/>
    <w:rsid w:val="00F44FE0"/>
    <w:rsid w:val="00F452C0"/>
    <w:rsid w:val="00F45448"/>
    <w:rsid w:val="00F45D5D"/>
    <w:rsid w:val="00F45D88"/>
    <w:rsid w:val="00F47855"/>
    <w:rsid w:val="00F519DF"/>
    <w:rsid w:val="00F53BE1"/>
    <w:rsid w:val="00F54519"/>
    <w:rsid w:val="00F55CDD"/>
    <w:rsid w:val="00F5670C"/>
    <w:rsid w:val="00F6156D"/>
    <w:rsid w:val="00F61A39"/>
    <w:rsid w:val="00F61DE7"/>
    <w:rsid w:val="00F61F2B"/>
    <w:rsid w:val="00F624D1"/>
    <w:rsid w:val="00F631DA"/>
    <w:rsid w:val="00F635D3"/>
    <w:rsid w:val="00F647E2"/>
    <w:rsid w:val="00F64A62"/>
    <w:rsid w:val="00F64F6C"/>
    <w:rsid w:val="00F64FB0"/>
    <w:rsid w:val="00F65EA6"/>
    <w:rsid w:val="00F66BE2"/>
    <w:rsid w:val="00F67E57"/>
    <w:rsid w:val="00F7022E"/>
    <w:rsid w:val="00F70D29"/>
    <w:rsid w:val="00F70E1E"/>
    <w:rsid w:val="00F710BE"/>
    <w:rsid w:val="00F7142B"/>
    <w:rsid w:val="00F7162D"/>
    <w:rsid w:val="00F71CD0"/>
    <w:rsid w:val="00F72046"/>
    <w:rsid w:val="00F724F5"/>
    <w:rsid w:val="00F73774"/>
    <w:rsid w:val="00F73DD7"/>
    <w:rsid w:val="00F74065"/>
    <w:rsid w:val="00F7431D"/>
    <w:rsid w:val="00F77B11"/>
    <w:rsid w:val="00F77D76"/>
    <w:rsid w:val="00F823B6"/>
    <w:rsid w:val="00F82D71"/>
    <w:rsid w:val="00F85AD3"/>
    <w:rsid w:val="00F865B1"/>
    <w:rsid w:val="00F875E9"/>
    <w:rsid w:val="00F87A2D"/>
    <w:rsid w:val="00F904A3"/>
    <w:rsid w:val="00F9090D"/>
    <w:rsid w:val="00F91121"/>
    <w:rsid w:val="00F922EE"/>
    <w:rsid w:val="00F92675"/>
    <w:rsid w:val="00F92CB1"/>
    <w:rsid w:val="00F92CCF"/>
    <w:rsid w:val="00F93EC9"/>
    <w:rsid w:val="00F942E6"/>
    <w:rsid w:val="00F94ABC"/>
    <w:rsid w:val="00F94DCD"/>
    <w:rsid w:val="00F94F43"/>
    <w:rsid w:val="00F964A6"/>
    <w:rsid w:val="00F96B0A"/>
    <w:rsid w:val="00F97020"/>
    <w:rsid w:val="00F97FEA"/>
    <w:rsid w:val="00FA0718"/>
    <w:rsid w:val="00FA0B9B"/>
    <w:rsid w:val="00FA1145"/>
    <w:rsid w:val="00FA1D46"/>
    <w:rsid w:val="00FA2249"/>
    <w:rsid w:val="00FA276B"/>
    <w:rsid w:val="00FA3E64"/>
    <w:rsid w:val="00FA3FB8"/>
    <w:rsid w:val="00FA4C96"/>
    <w:rsid w:val="00FA551A"/>
    <w:rsid w:val="00FA5835"/>
    <w:rsid w:val="00FA76AB"/>
    <w:rsid w:val="00FA7FED"/>
    <w:rsid w:val="00FB0270"/>
    <w:rsid w:val="00FB0409"/>
    <w:rsid w:val="00FB0C8D"/>
    <w:rsid w:val="00FB1956"/>
    <w:rsid w:val="00FB2E3E"/>
    <w:rsid w:val="00FB3EE1"/>
    <w:rsid w:val="00FB4AA6"/>
    <w:rsid w:val="00FB4C87"/>
    <w:rsid w:val="00FB6BD9"/>
    <w:rsid w:val="00FC0647"/>
    <w:rsid w:val="00FC10F9"/>
    <w:rsid w:val="00FC1AA4"/>
    <w:rsid w:val="00FC1BB8"/>
    <w:rsid w:val="00FC24BA"/>
    <w:rsid w:val="00FC2F0F"/>
    <w:rsid w:val="00FC55D3"/>
    <w:rsid w:val="00FC661C"/>
    <w:rsid w:val="00FC6A78"/>
    <w:rsid w:val="00FC6F46"/>
    <w:rsid w:val="00FC70BE"/>
    <w:rsid w:val="00FC78C4"/>
    <w:rsid w:val="00FD09EE"/>
    <w:rsid w:val="00FD188C"/>
    <w:rsid w:val="00FD2367"/>
    <w:rsid w:val="00FD37B5"/>
    <w:rsid w:val="00FD3A38"/>
    <w:rsid w:val="00FD3BA9"/>
    <w:rsid w:val="00FD4385"/>
    <w:rsid w:val="00FD5187"/>
    <w:rsid w:val="00FD6D48"/>
    <w:rsid w:val="00FD70A3"/>
    <w:rsid w:val="00FE0787"/>
    <w:rsid w:val="00FE0894"/>
    <w:rsid w:val="00FE13E3"/>
    <w:rsid w:val="00FE372E"/>
    <w:rsid w:val="00FE3A9B"/>
    <w:rsid w:val="00FE7376"/>
    <w:rsid w:val="00FE779A"/>
    <w:rsid w:val="00FF06AE"/>
    <w:rsid w:val="00FF0A65"/>
    <w:rsid w:val="00FF15AF"/>
    <w:rsid w:val="00FF1964"/>
    <w:rsid w:val="00FF3522"/>
    <w:rsid w:val="00FF406A"/>
    <w:rsid w:val="00FF4524"/>
    <w:rsid w:val="00FF4E0D"/>
    <w:rsid w:val="00FF5638"/>
    <w:rsid w:val="00FF56B3"/>
    <w:rsid w:val="00FF61E3"/>
    <w:rsid w:val="00FF61EA"/>
    <w:rsid w:val="00FF654E"/>
    <w:rsid w:val="00FF7277"/>
    <w:rsid w:val="00FF7873"/>
    <w:rsid w:val="00FF7FE4"/>
    <w:rsid w:val="0EFD2506"/>
    <w:rsid w:val="0F490C61"/>
    <w:rsid w:val="16D9DA79"/>
    <w:rsid w:val="180B9BD8"/>
    <w:rsid w:val="195C20A1"/>
    <w:rsid w:val="355DA7DA"/>
    <w:rsid w:val="468CA845"/>
    <w:rsid w:val="5149843D"/>
    <w:rsid w:val="63B53A07"/>
    <w:rsid w:val="6D6CB9A4"/>
    <w:rsid w:val="70046C54"/>
    <w:rsid w:val="78F52C88"/>
    <w:rsid w:val="7A047F55"/>
    <w:rsid w:val="7FA1A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6324A"/>
  <w15:docId w15:val="{5A1E36D0-2FD6-4BB5-BBD1-6DC61F1CB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0F3E"/>
    <w:pPr>
      <w:spacing w:after="112" w:line="249" w:lineRule="auto"/>
      <w:ind w:left="29" w:hanging="10"/>
      <w:jc w:val="both"/>
    </w:pPr>
    <w:rPr>
      <w:rFonts w:ascii="Arial" w:eastAsia="Arial" w:hAnsi="Arial" w:cs="Arial"/>
      <w:color w:val="000000"/>
    </w:rPr>
  </w:style>
  <w:style w:type="paragraph" w:styleId="Ttulo1">
    <w:name w:val="heading 1"/>
    <w:basedOn w:val="Prrafodelista"/>
    <w:next w:val="Normal"/>
    <w:link w:val="Ttulo1Car"/>
    <w:uiPriority w:val="9"/>
    <w:qFormat/>
    <w:rsid w:val="00AB41C9"/>
    <w:pPr>
      <w:numPr>
        <w:numId w:val="6"/>
      </w:numPr>
      <w:spacing w:before="230"/>
      <w:outlineLvl w:val="0"/>
    </w:pPr>
  </w:style>
  <w:style w:type="paragraph" w:styleId="Ttulo2">
    <w:name w:val="heading 2"/>
    <w:basedOn w:val="Prrafodelista"/>
    <w:next w:val="Normal"/>
    <w:link w:val="Ttulo2Car"/>
    <w:uiPriority w:val="9"/>
    <w:unhideWhenUsed/>
    <w:qFormat/>
    <w:rsid w:val="0041183A"/>
    <w:pPr>
      <w:numPr>
        <w:ilvl w:val="1"/>
        <w:numId w:val="6"/>
      </w:numPr>
      <w:tabs>
        <w:tab w:val="center" w:pos="709"/>
        <w:tab w:val="center" w:pos="3153"/>
      </w:tabs>
      <w:spacing w:before="240"/>
      <w:jc w:val="left"/>
      <w:outlineLvl w:val="1"/>
    </w:pPr>
  </w:style>
  <w:style w:type="paragraph" w:styleId="Ttulo3">
    <w:name w:val="heading 3"/>
    <w:basedOn w:val="Ttulo4"/>
    <w:next w:val="Normal"/>
    <w:link w:val="Ttulo3Car"/>
    <w:uiPriority w:val="9"/>
    <w:unhideWhenUsed/>
    <w:qFormat/>
    <w:rsid w:val="00D163B4"/>
    <w:pPr>
      <w:numPr>
        <w:numId w:val="3"/>
      </w:numPr>
      <w:outlineLvl w:val="2"/>
    </w:pPr>
    <w:rPr>
      <w:iCs/>
    </w:rPr>
  </w:style>
  <w:style w:type="paragraph" w:styleId="Ttulo4">
    <w:name w:val="heading 4"/>
    <w:basedOn w:val="Ttulo5"/>
    <w:next w:val="Normal"/>
    <w:link w:val="Ttulo4Car"/>
    <w:uiPriority w:val="9"/>
    <w:unhideWhenUsed/>
    <w:qFormat/>
    <w:rsid w:val="00D163B4"/>
    <w:pPr>
      <w:widowControl w:val="0"/>
      <w:numPr>
        <w:ilvl w:val="0"/>
        <w:numId w:val="4"/>
      </w:numPr>
      <w:spacing w:before="120" w:line="240" w:lineRule="auto"/>
      <w:ind w:right="-1"/>
      <w:contextualSpacing/>
      <w:outlineLvl w:val="3"/>
    </w:pPr>
    <w:rPr>
      <w:rFonts w:eastAsiaTheme="minorHAnsi"/>
      <w:color w:val="auto"/>
      <w:szCs w:val="24"/>
      <w:lang w:val="es-ES_tradnl" w:eastAsia="en-US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D163B4"/>
    <w:pPr>
      <w:numPr>
        <w:ilvl w:val="3"/>
        <w:numId w:val="2"/>
      </w:numPr>
      <w:spacing w:after="0" w:line="259" w:lineRule="auto"/>
      <w:ind w:right="50"/>
      <w:outlineLvl w:val="4"/>
    </w:p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AB41C9"/>
    <w:pPr>
      <w:numPr>
        <w:numId w:val="1"/>
      </w:numPr>
      <w:spacing w:after="10"/>
      <w:ind w:hanging="360"/>
      <w:outlineLvl w:val="5"/>
    </w:pPr>
  </w:style>
  <w:style w:type="paragraph" w:styleId="Ttulo7">
    <w:name w:val="heading 7"/>
    <w:basedOn w:val="Prrafodelista"/>
    <w:next w:val="Normal"/>
    <w:link w:val="Ttulo7Car"/>
    <w:uiPriority w:val="9"/>
    <w:unhideWhenUsed/>
    <w:qFormat/>
    <w:rsid w:val="00ED7FB3"/>
    <w:pPr>
      <w:numPr>
        <w:numId w:val="5"/>
      </w:numPr>
      <w:ind w:left="2268"/>
      <w:outlineLvl w:val="6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footnotedescription">
    <w:name w:val="footnote description"/>
    <w:next w:val="Normal"/>
    <w:link w:val="footnotedescriptionChar"/>
    <w:hidden/>
    <w:pPr>
      <w:spacing w:after="0" w:line="273" w:lineRule="auto"/>
    </w:pPr>
    <w:rPr>
      <w:rFonts w:ascii="Arial" w:eastAsia="Arial" w:hAnsi="Arial" w:cs="Arial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20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D4A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ACE"/>
    <w:rPr>
      <w:rFonts w:ascii="Segoe UI" w:eastAsia="Arial" w:hAnsi="Segoe UI" w:cs="Segoe UI"/>
      <w:color w:val="000000"/>
      <w:sz w:val="18"/>
      <w:szCs w:val="18"/>
    </w:rPr>
  </w:style>
  <w:style w:type="paragraph" w:styleId="Prrafodelista">
    <w:name w:val="List Paragraph"/>
    <w:basedOn w:val="Normal"/>
    <w:link w:val="PrrafodelistaCar"/>
    <w:uiPriority w:val="34"/>
    <w:qFormat/>
    <w:rsid w:val="00827C4D"/>
    <w:pPr>
      <w:ind w:left="720"/>
      <w:contextualSpacing/>
    </w:pPr>
  </w:style>
  <w:style w:type="character" w:styleId="Refdecomentario">
    <w:name w:val="annotation reference"/>
    <w:basedOn w:val="Fuentedeprrafopredeter"/>
    <w:semiHidden/>
    <w:unhideWhenUsed/>
    <w:rsid w:val="0019483F"/>
    <w:rPr>
      <w:sz w:val="16"/>
      <w:szCs w:val="16"/>
    </w:rPr>
  </w:style>
  <w:style w:type="paragraph" w:styleId="Textocomentario">
    <w:name w:val="annotation text"/>
    <w:aliases w:val="Stinking Styles5"/>
    <w:basedOn w:val="Normal"/>
    <w:link w:val="TextocomentarioCar"/>
    <w:uiPriority w:val="99"/>
    <w:unhideWhenUsed/>
    <w:rsid w:val="0019483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aliases w:val="Stinking Styles5 Car"/>
    <w:basedOn w:val="Fuentedeprrafopredeter"/>
    <w:link w:val="Textocomentario"/>
    <w:uiPriority w:val="99"/>
    <w:rsid w:val="0019483F"/>
    <w:rPr>
      <w:rFonts w:ascii="Arial" w:eastAsia="Arial" w:hAnsi="Arial" w:cs="Arial"/>
      <w:color w:val="000000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948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9483F"/>
    <w:rPr>
      <w:rFonts w:ascii="Arial" w:eastAsia="Arial" w:hAnsi="Arial" w:cs="Arial"/>
      <w:b/>
      <w:bCs/>
      <w:color w:val="000000"/>
      <w:sz w:val="20"/>
      <w:szCs w:val="20"/>
    </w:rPr>
  </w:style>
  <w:style w:type="paragraph" w:styleId="Revisin">
    <w:name w:val="Revision"/>
    <w:hidden/>
    <w:uiPriority w:val="99"/>
    <w:semiHidden/>
    <w:rsid w:val="0019483F"/>
    <w:pPr>
      <w:spacing w:after="0" w:line="240" w:lineRule="auto"/>
    </w:pPr>
    <w:rPr>
      <w:rFonts w:ascii="Arial" w:eastAsia="Arial" w:hAnsi="Arial" w:cs="Arial"/>
      <w:color w:val="000000"/>
    </w:rPr>
  </w:style>
  <w:style w:type="character" w:customStyle="1" w:styleId="Ttulo1Car">
    <w:name w:val="Título 1 Car"/>
    <w:basedOn w:val="Fuentedeprrafopredeter"/>
    <w:link w:val="Ttulo1"/>
    <w:uiPriority w:val="9"/>
    <w:rsid w:val="00AB41C9"/>
    <w:rPr>
      <w:rFonts w:ascii="Arial" w:eastAsia="Arial" w:hAnsi="Arial" w:cs="Arial"/>
      <w:color w:val="000000"/>
    </w:rPr>
  </w:style>
  <w:style w:type="character" w:customStyle="1" w:styleId="Ttulo2Car">
    <w:name w:val="Título 2 Car"/>
    <w:basedOn w:val="Fuentedeprrafopredeter"/>
    <w:link w:val="Ttulo2"/>
    <w:uiPriority w:val="9"/>
    <w:rsid w:val="0041183A"/>
    <w:rPr>
      <w:rFonts w:ascii="Arial" w:eastAsia="Arial" w:hAnsi="Arial" w:cs="Arial"/>
      <w:color w:val="000000"/>
    </w:rPr>
  </w:style>
  <w:style w:type="character" w:customStyle="1" w:styleId="Ttulo4Car">
    <w:name w:val="Título 4 Car"/>
    <w:basedOn w:val="Fuentedeprrafopredeter"/>
    <w:link w:val="Ttulo4"/>
    <w:uiPriority w:val="9"/>
    <w:rsid w:val="00D163B4"/>
    <w:rPr>
      <w:rFonts w:ascii="Arial" w:eastAsiaTheme="minorHAnsi" w:hAnsi="Arial" w:cs="Arial"/>
      <w:szCs w:val="24"/>
      <w:lang w:val="es-ES_tradnl" w:eastAsia="en-US"/>
    </w:rPr>
  </w:style>
  <w:style w:type="character" w:customStyle="1" w:styleId="Ttulo5Car">
    <w:name w:val="Título 5 Car"/>
    <w:basedOn w:val="Fuentedeprrafopredeter"/>
    <w:link w:val="Ttulo5"/>
    <w:uiPriority w:val="9"/>
    <w:rsid w:val="00D163B4"/>
    <w:rPr>
      <w:rFonts w:ascii="Arial" w:eastAsia="Arial" w:hAnsi="Arial" w:cs="Arial"/>
      <w:color w:val="000000"/>
    </w:rPr>
  </w:style>
  <w:style w:type="character" w:customStyle="1" w:styleId="Ttulo6Car">
    <w:name w:val="Título 6 Car"/>
    <w:basedOn w:val="Fuentedeprrafopredeter"/>
    <w:link w:val="Ttulo6"/>
    <w:uiPriority w:val="9"/>
    <w:rsid w:val="00AB41C9"/>
    <w:rPr>
      <w:rFonts w:ascii="Arial" w:eastAsia="Arial" w:hAnsi="Arial" w:cs="Arial"/>
      <w:color w:val="000000"/>
    </w:rPr>
  </w:style>
  <w:style w:type="character" w:customStyle="1" w:styleId="Ttulo3Car">
    <w:name w:val="Título 3 Car"/>
    <w:basedOn w:val="Fuentedeprrafopredeter"/>
    <w:link w:val="Ttulo3"/>
    <w:uiPriority w:val="9"/>
    <w:rsid w:val="00D163B4"/>
    <w:rPr>
      <w:rFonts w:ascii="Arial" w:eastAsiaTheme="minorHAnsi" w:hAnsi="Arial" w:cs="Arial"/>
      <w:iCs/>
      <w:szCs w:val="24"/>
      <w:lang w:val="es-ES_tradnl" w:eastAsia="en-US"/>
    </w:rPr>
  </w:style>
  <w:style w:type="paragraph" w:styleId="Sinespaciado">
    <w:name w:val="No Spacing"/>
    <w:uiPriority w:val="1"/>
    <w:qFormat/>
    <w:rsid w:val="00AB41C9"/>
    <w:pPr>
      <w:spacing w:after="0" w:line="240" w:lineRule="auto"/>
      <w:ind w:left="29" w:hanging="10"/>
      <w:jc w:val="both"/>
    </w:pPr>
    <w:rPr>
      <w:rFonts w:ascii="Arial" w:eastAsia="Arial" w:hAnsi="Arial" w:cs="Arial"/>
      <w:color w:val="000000"/>
    </w:rPr>
  </w:style>
  <w:style w:type="character" w:customStyle="1" w:styleId="Ttulo7Car">
    <w:name w:val="Título 7 Car"/>
    <w:basedOn w:val="Fuentedeprrafopredeter"/>
    <w:link w:val="Ttulo7"/>
    <w:uiPriority w:val="9"/>
    <w:rsid w:val="00ED7FB3"/>
    <w:rPr>
      <w:rFonts w:ascii="Arial" w:eastAsia="Arial" w:hAnsi="Arial" w:cs="Arial"/>
      <w:color w:val="000000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A01E54"/>
    <w:rPr>
      <w:rFonts w:ascii="Arial" w:eastAsia="Arial" w:hAnsi="Arial" w:cs="Arial"/>
      <w:color w:val="000000"/>
    </w:rPr>
  </w:style>
  <w:style w:type="character" w:styleId="Refdenotaalpie">
    <w:name w:val="footnote reference"/>
    <w:basedOn w:val="Fuentedeprrafopredeter"/>
    <w:uiPriority w:val="99"/>
    <w:rsid w:val="00397D8B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377A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7A2D"/>
    <w:rPr>
      <w:rFonts w:ascii="Arial" w:eastAsia="Arial" w:hAnsi="Arial" w:cs="Arial"/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377A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7A2D"/>
    <w:rPr>
      <w:rFonts w:ascii="Arial" w:eastAsia="Arial" w:hAnsi="Arial" w:cs="Arial"/>
      <w:color w:val="000000"/>
    </w:rPr>
  </w:style>
  <w:style w:type="character" w:styleId="Textodelmarcadordeposicin">
    <w:name w:val="Placeholder Text"/>
    <w:basedOn w:val="Fuentedeprrafopredeter"/>
    <w:uiPriority w:val="99"/>
    <w:semiHidden/>
    <w:rsid w:val="0075083F"/>
    <w:rPr>
      <w:color w:val="808080"/>
    </w:rPr>
  </w:style>
  <w:style w:type="character" w:styleId="Mencinsinresolver">
    <w:name w:val="Unresolved Mention"/>
    <w:basedOn w:val="Fuentedeprrafopredeter"/>
    <w:uiPriority w:val="99"/>
    <w:unhideWhenUsed/>
    <w:rsid w:val="00341F31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341F31"/>
    <w:rPr>
      <w:color w:val="2B579A"/>
      <w:shd w:val="clear" w:color="auto" w:fill="E1DFDD"/>
    </w:rPr>
  </w:style>
  <w:style w:type="table" w:styleId="Tablaconcuadrcula">
    <w:name w:val="Table Grid"/>
    <w:basedOn w:val="Tablanormal"/>
    <w:uiPriority w:val="39"/>
    <w:rsid w:val="004B1E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8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9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0F42ADC88FD5E46B5B758D42D4882E7" ma:contentTypeVersion="4" ma:contentTypeDescription="Crear nuevo documento." ma:contentTypeScope="" ma:versionID="1a683c85df3cf852f7bf56bd2a9c0412">
  <xsd:schema xmlns:xsd="http://www.w3.org/2001/XMLSchema" xmlns:xs="http://www.w3.org/2001/XMLSchema" xmlns:p="http://schemas.microsoft.com/office/2006/metadata/properties" xmlns:ns2="4d18ede3-0a75-4f1a-a39f-f8278ea5c876" xmlns:ns3="e4314e6d-e65a-44fa-94b8-69db2e788a13" targetNamespace="http://schemas.microsoft.com/office/2006/metadata/properties" ma:root="true" ma:fieldsID="5bbcdb73c2165855d2043476c940e4f7" ns2:_="" ns3:_="">
    <xsd:import namespace="4d18ede3-0a75-4f1a-a39f-f8278ea5c876"/>
    <xsd:import namespace="e4314e6d-e65a-44fa-94b8-69db2e788a1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8ede3-0a75-4f1a-a39f-f8278ea5c8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314e6d-e65a-44fa-94b8-69db2e788a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0E825A-2ABA-4F05-8EF5-F19B766D7F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1CC27D-7CB8-4403-B3AC-0393D33410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18ede3-0a75-4f1a-a39f-f8278ea5c876"/>
    <ds:schemaRef ds:uri="e4314e6d-e65a-44fa-94b8-69db2e788a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6DDEE1-C240-4ECC-9DDB-97046C86D630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e4314e6d-e65a-44fa-94b8-69db2e788a13"/>
    <ds:schemaRef ds:uri="4d18ede3-0a75-4f1a-a39f-f8278ea5c876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91F6531-7474-4E62-868F-51CF0027BC4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2921</TotalTime>
  <Pages>4</Pages>
  <Words>767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CNMC</Company>
  <LinksUpToDate>false</LinksUpToDate>
  <CharactersWithSpaces>4978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PO-9.2-Intercambio Informacion TR_CSnF_Hibridación</dc:title>
  <dc:subject/>
  <dc:creator>Red Eléctrica</dc:creator>
  <cp:keywords/>
  <dc:description/>
  <cp:lastModifiedBy>Madrid Garcia, Ruben</cp:lastModifiedBy>
  <cp:revision>2</cp:revision>
  <dcterms:created xsi:type="dcterms:W3CDTF">2021-10-20T18:15:00Z</dcterms:created>
  <dcterms:modified xsi:type="dcterms:W3CDTF">2022-10-26T12:02:00Z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0x010100A0F42ADC88FD5E46B5B758D42D4882E7</vt:lpwstr>
  </property>
</Properties>
</file>